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361A" w:rsidRPr="004B7705" w:rsidRDefault="00CA361A" w:rsidP="00CA361A">
      <w:pPr>
        <w:autoSpaceDE w:val="0"/>
        <w:autoSpaceDN w:val="0"/>
        <w:adjustRightInd w:val="0"/>
        <w:spacing w:line="276" w:lineRule="auto"/>
        <w:jc w:val="center"/>
        <w:rPr>
          <w:rFonts w:ascii="Trebuchet MS" w:hAnsi="Trebuchet MS" w:cs="Trebuchet MS"/>
          <w:b/>
          <w:bCs/>
          <w:color w:val="000000"/>
        </w:rPr>
      </w:pPr>
      <w:r w:rsidRPr="004B7705">
        <w:rPr>
          <w:rFonts w:ascii="Trebuchet MS" w:hAnsi="Trebuchet MS" w:cs="Trebuchet MS"/>
          <w:b/>
          <w:bCs/>
          <w:color w:val="000000"/>
        </w:rPr>
        <w:t>FIȘA MĂSURII M07</w:t>
      </w:r>
      <w:r w:rsidR="00F866EC">
        <w:rPr>
          <w:rFonts w:ascii="Trebuchet MS" w:hAnsi="Trebuchet MS" w:cs="Trebuchet MS"/>
          <w:b/>
          <w:bCs/>
          <w:color w:val="000000"/>
        </w:rPr>
        <w:t xml:space="preserve"> - PROPUS</w:t>
      </w:r>
    </w:p>
    <w:p w:rsidR="00CA361A" w:rsidRPr="004B7705" w:rsidRDefault="00CA361A" w:rsidP="00CA361A">
      <w:pPr>
        <w:autoSpaceDE w:val="0"/>
        <w:autoSpaceDN w:val="0"/>
        <w:adjustRightInd w:val="0"/>
        <w:spacing w:line="276" w:lineRule="auto"/>
        <w:jc w:val="both"/>
        <w:rPr>
          <w:rFonts w:ascii="Trebuchet MS" w:hAnsi="Trebuchet MS" w:cs="Trebuchet MS"/>
          <w:b/>
          <w:bCs/>
          <w:color w:val="000000"/>
        </w:rPr>
      </w:pPr>
    </w:p>
    <w:p w:rsidR="00CA361A" w:rsidRPr="004B7705" w:rsidRDefault="00CA361A" w:rsidP="00CA361A">
      <w:pPr>
        <w:shd w:val="clear" w:color="auto" w:fill="BFBFBF" w:themeFill="background1" w:themeFillShade="BF"/>
        <w:autoSpaceDE w:val="0"/>
        <w:autoSpaceDN w:val="0"/>
        <w:adjustRightInd w:val="0"/>
        <w:spacing w:line="276" w:lineRule="auto"/>
        <w:jc w:val="both"/>
        <w:rPr>
          <w:rFonts w:ascii="Trebuchet MS" w:hAnsi="Trebuchet MS" w:cs="Trebuchet MS"/>
          <w:bCs/>
          <w:color w:val="000000"/>
        </w:rPr>
      </w:pPr>
      <w:r w:rsidRPr="004B7705">
        <w:rPr>
          <w:rFonts w:ascii="Trebuchet MS" w:hAnsi="Trebuchet MS" w:cs="Trebuchet MS"/>
          <w:b/>
          <w:bCs/>
          <w:color w:val="000000"/>
        </w:rPr>
        <w:t>Denumirea măsurii:</w:t>
      </w:r>
      <w:r w:rsidRPr="004B7705">
        <w:rPr>
          <w:rFonts w:ascii="Trebuchet MS" w:hAnsi="Trebuchet MS" w:cs="Trebuchet MS"/>
          <w:color w:val="000000"/>
        </w:rPr>
        <w:t xml:space="preserve"> </w:t>
      </w:r>
      <w:r w:rsidRPr="004B7705">
        <w:rPr>
          <w:rFonts w:ascii="Trebuchet MS" w:hAnsi="Trebuchet MS" w:cs="Trebuchet MS"/>
          <w:bCs/>
          <w:color w:val="000000"/>
        </w:rPr>
        <w:t xml:space="preserve">Investitii pentru stimularea incluziunii sociale a </w:t>
      </w:r>
      <w:r>
        <w:rPr>
          <w:rFonts w:ascii="Trebuchet MS" w:hAnsi="Trebuchet MS" w:cs="Trebuchet MS"/>
          <w:bCs/>
          <w:color w:val="000000"/>
        </w:rPr>
        <w:t>minoritatilor</w:t>
      </w:r>
      <w:r w:rsidRPr="004B7705">
        <w:rPr>
          <w:rFonts w:ascii="Trebuchet MS" w:hAnsi="Trebuchet MS" w:cs="Trebuchet MS"/>
          <w:bCs/>
          <w:color w:val="000000"/>
        </w:rPr>
        <w:t xml:space="preserve"> în teritoriul GAL „Codrii Pașcanilor”</w:t>
      </w:r>
    </w:p>
    <w:p w:rsidR="00CA361A" w:rsidRPr="004B7705" w:rsidRDefault="00CA361A" w:rsidP="00CA361A">
      <w:pPr>
        <w:shd w:val="clear" w:color="auto" w:fill="BFBFBF" w:themeFill="background1" w:themeFillShade="BF"/>
        <w:autoSpaceDE w:val="0"/>
        <w:autoSpaceDN w:val="0"/>
        <w:adjustRightInd w:val="0"/>
        <w:spacing w:line="276" w:lineRule="auto"/>
        <w:jc w:val="both"/>
        <w:rPr>
          <w:rFonts w:ascii="Trebuchet MS" w:hAnsi="Trebuchet MS" w:cs="Trebuchet MS"/>
          <w:color w:val="000000"/>
        </w:rPr>
      </w:pPr>
      <w:r w:rsidRPr="004B7705">
        <w:rPr>
          <w:rFonts w:ascii="Trebuchet MS" w:hAnsi="Trebuchet MS" w:cs="Trebuchet MS"/>
          <w:b/>
          <w:bCs/>
          <w:color w:val="000000"/>
        </w:rPr>
        <w:t xml:space="preserve">CODUL Măsurii: </w:t>
      </w:r>
      <w:r>
        <w:rPr>
          <w:rFonts w:ascii="Trebuchet MS" w:hAnsi="Trebuchet MS" w:cs="Trebuchet MS"/>
          <w:bCs/>
          <w:color w:val="000000"/>
        </w:rPr>
        <w:t>M07/</w:t>
      </w:r>
      <w:r w:rsidRPr="004B7705">
        <w:rPr>
          <w:rFonts w:ascii="Trebuchet MS" w:hAnsi="Trebuchet MS" w:cs="Trebuchet MS"/>
          <w:bCs/>
          <w:color w:val="000000"/>
        </w:rPr>
        <w:t>6B</w:t>
      </w:r>
    </w:p>
    <w:p w:rsidR="00CA361A" w:rsidRPr="004B7705" w:rsidRDefault="00CA361A" w:rsidP="00CA361A">
      <w:pPr>
        <w:autoSpaceDE w:val="0"/>
        <w:autoSpaceDN w:val="0"/>
        <w:adjustRightInd w:val="0"/>
        <w:spacing w:line="276" w:lineRule="auto"/>
        <w:jc w:val="both"/>
        <w:rPr>
          <w:rFonts w:ascii="Trebuchet MS" w:hAnsi="Trebuchet MS" w:cs="Trebuchet MS"/>
        </w:rPr>
      </w:pPr>
      <w:r w:rsidRPr="004B7705">
        <w:rPr>
          <w:rFonts w:ascii="Trebuchet MS" w:hAnsi="Trebuchet MS" w:cs="Trebuchet MS"/>
          <w:b/>
          <w:bCs/>
        </w:rPr>
        <w:t>Tipul măsurii:</w:t>
      </w:r>
      <w:r w:rsidRPr="004B7705">
        <w:rPr>
          <w:rFonts w:ascii="Trebuchet MS" w:hAnsi="Trebuchet MS" w:cs="Trebuchet MS"/>
          <w:b/>
          <w:bCs/>
        </w:rPr>
        <w:tab/>
      </w:r>
      <w:r w:rsidRPr="004B7705">
        <w:rPr>
          <w:rFonts w:ascii="Trebuchet MS" w:hAnsi="Trebuchet MS" w:cs="Trebuchet MS"/>
          <w:b/>
          <w:bCs/>
        </w:rPr>
        <w:tab/>
        <w:t>x INVESTIȚII</w:t>
      </w:r>
    </w:p>
    <w:p w:rsidR="00CA361A" w:rsidRPr="004B7705" w:rsidRDefault="00CA361A" w:rsidP="00CA361A">
      <w:pPr>
        <w:autoSpaceDE w:val="0"/>
        <w:autoSpaceDN w:val="0"/>
        <w:adjustRightInd w:val="0"/>
        <w:spacing w:line="276" w:lineRule="auto"/>
        <w:ind w:left="1440" w:firstLine="720"/>
        <w:jc w:val="both"/>
        <w:rPr>
          <w:rFonts w:ascii="Trebuchet MS" w:hAnsi="Trebuchet MS" w:cs="Trebuchet MS"/>
        </w:rPr>
      </w:pPr>
      <w:r w:rsidRPr="004B7705">
        <w:rPr>
          <w:rFonts w:ascii="Trebuchet MS" w:hAnsi="Trebuchet MS" w:cs="Trebuchet MS"/>
        </w:rPr>
        <w:t>□ SERVICII</w:t>
      </w:r>
    </w:p>
    <w:p w:rsidR="00CA361A" w:rsidRPr="004B7705" w:rsidRDefault="00CA361A" w:rsidP="00CA361A">
      <w:pPr>
        <w:autoSpaceDE w:val="0"/>
        <w:autoSpaceDN w:val="0"/>
        <w:adjustRightInd w:val="0"/>
        <w:spacing w:line="276" w:lineRule="auto"/>
        <w:ind w:left="1440" w:firstLine="720"/>
        <w:jc w:val="both"/>
        <w:rPr>
          <w:rFonts w:ascii="Trebuchet MS" w:hAnsi="Trebuchet MS" w:cs="Trebuchet MS"/>
          <w:bCs/>
        </w:rPr>
      </w:pPr>
      <w:r w:rsidRPr="004B7705">
        <w:rPr>
          <w:rFonts w:ascii="Trebuchet MS" w:hAnsi="Trebuchet MS" w:cs="Trebuchet MS"/>
        </w:rPr>
        <w:t>□</w:t>
      </w:r>
      <w:r w:rsidRPr="004B7705">
        <w:rPr>
          <w:rFonts w:ascii="Trebuchet MS" w:hAnsi="Trebuchet MS" w:cs="Trebuchet MS"/>
          <w:bCs/>
        </w:rPr>
        <w:t xml:space="preserve"> SPRIJIN FORFETAR</w:t>
      </w:r>
    </w:p>
    <w:p w:rsidR="00CA361A" w:rsidRPr="004B7705" w:rsidRDefault="00CA361A" w:rsidP="00CA361A">
      <w:pPr>
        <w:shd w:val="clear" w:color="auto" w:fill="BFBFBF" w:themeFill="background1" w:themeFillShade="BF"/>
        <w:autoSpaceDE w:val="0"/>
        <w:autoSpaceDN w:val="0"/>
        <w:adjustRightInd w:val="0"/>
        <w:spacing w:line="276" w:lineRule="auto"/>
        <w:jc w:val="both"/>
        <w:rPr>
          <w:rFonts w:ascii="Trebuchet MS" w:hAnsi="Trebuchet MS" w:cs="Trebuchet MS"/>
          <w:b/>
        </w:rPr>
      </w:pPr>
      <w:r w:rsidRPr="004B7705">
        <w:rPr>
          <w:rFonts w:ascii="Trebuchet MS" w:hAnsi="Trebuchet MS" w:cs="Trebuchet MS"/>
          <w:b/>
        </w:rPr>
        <w:t xml:space="preserve">1. </w:t>
      </w:r>
      <w:r w:rsidRPr="004B7705">
        <w:rPr>
          <w:rFonts w:ascii="Trebuchet MS" w:hAnsi="Trebuchet MS" w:cs="Trebuchet MS"/>
          <w:b/>
          <w:bCs/>
        </w:rPr>
        <w:t>Descrierea generală a măsurii, inclusiv a logicii de intervenție a acesteia și a contribuției la prioritățile strategiei, la domeniile de intervenție, la obiectivele transversale și a complementarității cu alte măsuri din SDL</w:t>
      </w:r>
    </w:p>
    <w:p w:rsidR="00CA361A" w:rsidRPr="004B7705" w:rsidRDefault="00CA361A" w:rsidP="00CA361A">
      <w:pPr>
        <w:autoSpaceDE w:val="0"/>
        <w:autoSpaceDN w:val="0"/>
        <w:adjustRightInd w:val="0"/>
        <w:spacing w:line="276" w:lineRule="auto"/>
        <w:ind w:firstLine="720"/>
        <w:jc w:val="both"/>
        <w:rPr>
          <w:rFonts w:ascii="Trebuchet MS" w:hAnsi="Trebuchet MS" w:cs="Trebuchet MS"/>
          <w:bCs/>
          <w:color w:val="000000"/>
        </w:rPr>
      </w:pPr>
      <w:r w:rsidRPr="004B7705">
        <w:rPr>
          <w:rFonts w:ascii="Trebuchet MS" w:hAnsi="Trebuchet MS" w:cs="Trebuchet MS"/>
        </w:rPr>
        <w:t xml:space="preserve">Prin analiza SWOT a teritoriului GAL </w:t>
      </w:r>
      <w:r w:rsidRPr="004B7705">
        <w:rPr>
          <w:rFonts w:ascii="Trebuchet MS" w:hAnsi="Trebuchet MS" w:cs="Trebuchet MS"/>
          <w:bCs/>
          <w:color w:val="000000"/>
        </w:rPr>
        <w:t>„Codrii Pașcanilor”, au fost identificate, in structura populatiei, prezenta semnificativa a minoritatilor de romi si rusi-lipoveni. Problematica legata de incluziunea sociala este prezenta cu preponderenta in cadrul comunitatilor de romi. Rata ridicata a abandonului scolar, a somajului coroborate cu izolarea sociala, comunicarea deficitara si lipsa formarii profesionale creaza o ruptura socio-economica a minoritatii rome fata de restul populatiei, ducand la mari probleme de adaptare a persoanelor de etnie roma la realitatile economice si sociale actuale. Lipsa infrastructurii sociale, educationale de baza adresate nevoilor specifice ale acestei comunitati, care sa determine reducerea decalajului dintre populatia majoritara si minoritati, face ca procesul de incluziune sociala a minoritatilor sa fie unul lent si dificil. O problema deosebita o reprezinta oferta saraca de locuri de munca pretabile nivelulului pregatirii profesionale a majoritatii persoanelor din minoritatea roma.</w:t>
      </w:r>
    </w:p>
    <w:p w:rsidR="00CA361A" w:rsidRPr="004B7705" w:rsidRDefault="00CA361A" w:rsidP="00CA361A">
      <w:pPr>
        <w:autoSpaceDE w:val="0"/>
        <w:autoSpaceDN w:val="0"/>
        <w:adjustRightInd w:val="0"/>
        <w:spacing w:line="276" w:lineRule="auto"/>
        <w:ind w:firstLine="720"/>
        <w:jc w:val="both"/>
        <w:rPr>
          <w:rFonts w:ascii="Trebuchet MS" w:hAnsi="Trebuchet MS" w:cs="Trebuchet MS"/>
        </w:rPr>
      </w:pPr>
      <w:r w:rsidRPr="004B7705">
        <w:rPr>
          <w:rFonts w:ascii="Trebuchet MS" w:hAnsi="Trebuchet MS" w:cs="Trebuchet MS"/>
          <w:bCs/>
          <w:color w:val="000000"/>
        </w:rPr>
        <w:t>Prezenta masura sustine interventia in vederea cresterii gradului de incluziune sociala a minoritatilor de rusi-lipoveni dar mai ales a celei rome, prin finantarea investitiilor ce ar putea genera cresterea calitatii vietii, reducerea gradului de saracie, incurajarea crearii de locuri de munca, infiintarea sau modernizarea structurilor sociale si educationale sau orice alte mijloace ce ar putea facilita atingerea acestui deziderat.</w:t>
      </w:r>
    </w:p>
    <w:p w:rsidR="00CA361A" w:rsidRPr="004B7705" w:rsidRDefault="00CA361A" w:rsidP="00CA361A">
      <w:pPr>
        <w:autoSpaceDE w:val="0"/>
        <w:autoSpaceDN w:val="0"/>
        <w:adjustRightInd w:val="0"/>
        <w:spacing w:line="276" w:lineRule="auto"/>
        <w:ind w:firstLine="720"/>
        <w:jc w:val="both"/>
        <w:rPr>
          <w:rFonts w:ascii="Trebuchet MS" w:hAnsi="Trebuchet MS" w:cs="Trebuchet MS"/>
        </w:rPr>
      </w:pPr>
    </w:p>
    <w:p w:rsidR="00CA361A" w:rsidRPr="004B7705" w:rsidRDefault="00CA361A" w:rsidP="00CA361A">
      <w:pPr>
        <w:autoSpaceDE w:val="0"/>
        <w:autoSpaceDN w:val="0"/>
        <w:adjustRightInd w:val="0"/>
        <w:spacing w:line="276" w:lineRule="auto"/>
        <w:jc w:val="both"/>
        <w:rPr>
          <w:rFonts w:ascii="Trebuchet MS" w:hAnsi="Trebuchet MS" w:cs="Trebuchet MS"/>
        </w:rPr>
      </w:pPr>
      <w:r w:rsidRPr="004B7705">
        <w:rPr>
          <w:rFonts w:ascii="Trebuchet MS" w:hAnsi="Trebuchet MS" w:cs="Trebuchet MS"/>
          <w:b/>
          <w:u w:val="single"/>
        </w:rPr>
        <w:t>Obiectiv de dezvoltare rurală</w:t>
      </w:r>
      <w:r w:rsidRPr="004B7705">
        <w:rPr>
          <w:rFonts w:ascii="Trebuchet MS" w:hAnsi="Trebuchet MS" w:cs="Trebuchet MS"/>
        </w:rPr>
        <w:t>: obținerea unei dezvoltări teritoriale echilibrate a economiilor și comunităților rurale, inclusiv crearea și menținerea de locuri de muncă.</w:t>
      </w:r>
    </w:p>
    <w:p w:rsidR="00CA361A" w:rsidRPr="004B7705" w:rsidRDefault="00CA361A" w:rsidP="00CA361A">
      <w:pPr>
        <w:tabs>
          <w:tab w:val="left" w:pos="2917"/>
        </w:tabs>
        <w:spacing w:line="276" w:lineRule="auto"/>
        <w:jc w:val="both"/>
        <w:rPr>
          <w:rFonts w:ascii="Trebuchet MS" w:hAnsi="Trebuchet MS"/>
          <w:b/>
          <w:u w:val="single"/>
        </w:rPr>
      </w:pPr>
    </w:p>
    <w:p w:rsidR="00CA361A" w:rsidRPr="004B7705" w:rsidRDefault="00CA361A" w:rsidP="00CA361A">
      <w:pPr>
        <w:tabs>
          <w:tab w:val="left" w:pos="2917"/>
        </w:tabs>
        <w:spacing w:line="276" w:lineRule="auto"/>
        <w:jc w:val="both"/>
        <w:rPr>
          <w:rFonts w:ascii="Trebuchet MS" w:hAnsi="Trebuchet MS" w:cs="Trebuchet MS"/>
        </w:rPr>
      </w:pPr>
      <w:r w:rsidRPr="004B7705">
        <w:rPr>
          <w:rFonts w:ascii="Trebuchet MS" w:hAnsi="Trebuchet MS"/>
          <w:b/>
          <w:u w:val="single"/>
        </w:rPr>
        <w:t>Obiective specifice ale măsurii</w:t>
      </w:r>
      <w:r w:rsidRPr="004B7705">
        <w:rPr>
          <w:rFonts w:ascii="Trebuchet MS" w:hAnsi="Trebuchet MS"/>
          <w:b/>
        </w:rPr>
        <w:t>:</w:t>
      </w:r>
      <w:r w:rsidRPr="004B7705">
        <w:rPr>
          <w:rFonts w:ascii="Trebuchet MS" w:hAnsi="Trebuchet MS"/>
        </w:rPr>
        <w:t xml:space="preserve"> </w:t>
      </w:r>
    </w:p>
    <w:p w:rsidR="00CA361A" w:rsidRPr="004B7705" w:rsidRDefault="00CA361A" w:rsidP="00CA361A">
      <w:pPr>
        <w:numPr>
          <w:ilvl w:val="0"/>
          <w:numId w:val="5"/>
        </w:numPr>
        <w:tabs>
          <w:tab w:val="left" w:pos="2917"/>
        </w:tabs>
        <w:spacing w:line="276" w:lineRule="auto"/>
        <w:contextualSpacing/>
        <w:jc w:val="both"/>
        <w:rPr>
          <w:rFonts w:ascii="Trebuchet MS" w:hAnsi="Trebuchet MS" w:cs="Trebuchet MS"/>
        </w:rPr>
      </w:pPr>
      <w:r w:rsidRPr="004B7705">
        <w:rPr>
          <w:rFonts w:ascii="Trebuchet MS" w:hAnsi="Trebuchet MS" w:cs="Trebuchet MS"/>
        </w:rPr>
        <w:t xml:space="preserve">reducerea sărăciei și îmbunătățirea calității vieții; </w:t>
      </w:r>
    </w:p>
    <w:p w:rsidR="00CA361A" w:rsidRPr="004B7705" w:rsidRDefault="00CA361A" w:rsidP="00CA361A">
      <w:pPr>
        <w:numPr>
          <w:ilvl w:val="0"/>
          <w:numId w:val="5"/>
        </w:numPr>
        <w:tabs>
          <w:tab w:val="left" w:pos="2917"/>
        </w:tabs>
        <w:spacing w:line="276" w:lineRule="auto"/>
        <w:contextualSpacing/>
        <w:jc w:val="both"/>
        <w:rPr>
          <w:rFonts w:ascii="Trebuchet MS" w:hAnsi="Trebuchet MS" w:cs="Trebuchet MS"/>
        </w:rPr>
      </w:pPr>
      <w:r w:rsidRPr="004B7705">
        <w:rPr>
          <w:rFonts w:ascii="Trebuchet MS" w:hAnsi="Trebuchet MS" w:cs="Trebuchet MS"/>
        </w:rPr>
        <w:t>conservarea moștenirii culturale;</w:t>
      </w:r>
    </w:p>
    <w:p w:rsidR="00CA361A" w:rsidRPr="004B7705" w:rsidRDefault="00CA361A" w:rsidP="00CA361A">
      <w:pPr>
        <w:numPr>
          <w:ilvl w:val="0"/>
          <w:numId w:val="5"/>
        </w:numPr>
        <w:tabs>
          <w:tab w:val="left" w:pos="2917"/>
        </w:tabs>
        <w:spacing w:line="276" w:lineRule="auto"/>
        <w:contextualSpacing/>
        <w:jc w:val="both"/>
        <w:rPr>
          <w:rFonts w:ascii="Trebuchet MS" w:hAnsi="Trebuchet MS" w:cs="Trebuchet MS"/>
        </w:rPr>
      </w:pPr>
      <w:r w:rsidRPr="004B7705">
        <w:rPr>
          <w:rFonts w:ascii="Trebuchet MS" w:hAnsi="Trebuchet MS" w:cs="Trebuchet MS"/>
        </w:rPr>
        <w:t>imbunătățirea condițiilor de viată a locuitorilor prin dezvoltarea spațiilor publice locale;</w:t>
      </w:r>
    </w:p>
    <w:p w:rsidR="00CA361A" w:rsidRPr="004B7705" w:rsidRDefault="00CA361A" w:rsidP="00CA361A">
      <w:pPr>
        <w:numPr>
          <w:ilvl w:val="0"/>
          <w:numId w:val="5"/>
        </w:numPr>
        <w:tabs>
          <w:tab w:val="left" w:pos="2917"/>
        </w:tabs>
        <w:spacing w:line="276" w:lineRule="auto"/>
        <w:contextualSpacing/>
        <w:jc w:val="both"/>
        <w:rPr>
          <w:rFonts w:ascii="Trebuchet MS" w:hAnsi="Trebuchet MS"/>
          <w:b/>
        </w:rPr>
      </w:pPr>
      <w:r w:rsidRPr="004B7705">
        <w:rPr>
          <w:rFonts w:ascii="Trebuchet MS" w:hAnsi="Trebuchet MS" w:cs="Trebuchet MS"/>
        </w:rPr>
        <w:t>creșterea numărului  de locuitori din teritoriul GAL care beneficiază de servicii îmbunătățite.</w:t>
      </w:r>
    </w:p>
    <w:p w:rsidR="00CA361A" w:rsidRPr="004B7705" w:rsidRDefault="00CA361A" w:rsidP="00CA361A">
      <w:pPr>
        <w:autoSpaceDE w:val="0"/>
        <w:autoSpaceDN w:val="0"/>
        <w:adjustRightInd w:val="0"/>
        <w:spacing w:line="276" w:lineRule="auto"/>
        <w:jc w:val="both"/>
        <w:rPr>
          <w:rFonts w:ascii="Trebuchet MS" w:hAnsi="Trebuchet MS" w:cs="Trebuchet MS"/>
        </w:rPr>
      </w:pPr>
    </w:p>
    <w:p w:rsidR="00CA361A" w:rsidRPr="004B7705" w:rsidRDefault="00CA361A" w:rsidP="00CA361A">
      <w:pPr>
        <w:spacing w:line="276" w:lineRule="auto"/>
        <w:jc w:val="both"/>
        <w:rPr>
          <w:rFonts w:ascii="Trebuchet MS" w:hAnsi="Trebuchet MS"/>
          <w:b/>
          <w:u w:val="single"/>
        </w:rPr>
      </w:pPr>
      <w:r w:rsidRPr="004B7705">
        <w:rPr>
          <w:rFonts w:ascii="Trebuchet MS" w:hAnsi="Trebuchet MS"/>
          <w:b/>
          <w:u w:val="single"/>
        </w:rPr>
        <w:lastRenderedPageBreak/>
        <w:t>Măsura contribuie la prioritatea/prioritățile prevăzute la art. 5, Reg. (UE) nr. 1305/2013:</w:t>
      </w:r>
    </w:p>
    <w:p w:rsidR="00CA361A" w:rsidRPr="004B7705" w:rsidRDefault="00CA361A" w:rsidP="00CA361A">
      <w:pPr>
        <w:spacing w:line="276" w:lineRule="auto"/>
        <w:jc w:val="both"/>
        <w:rPr>
          <w:rFonts w:ascii="Trebuchet MS" w:hAnsi="Trebuchet MS"/>
          <w:b/>
          <w:u w:val="single"/>
        </w:rPr>
      </w:pPr>
      <w:r w:rsidRPr="004B7705">
        <w:rPr>
          <w:rFonts w:ascii="Trebuchet MS" w:hAnsi="Trebuchet MS"/>
        </w:rPr>
        <w:t>P6: promovarea incluziunii sociale, a reducerii sărăciei și a dezvoltării economice în zonele rurale.</w:t>
      </w:r>
    </w:p>
    <w:p w:rsidR="00CA361A" w:rsidRPr="004B7705" w:rsidRDefault="00CA361A" w:rsidP="00CA361A">
      <w:pPr>
        <w:autoSpaceDE w:val="0"/>
        <w:autoSpaceDN w:val="0"/>
        <w:adjustRightInd w:val="0"/>
        <w:spacing w:line="276" w:lineRule="auto"/>
        <w:jc w:val="both"/>
        <w:rPr>
          <w:rFonts w:ascii="Trebuchet MS" w:hAnsi="Trebuchet MS" w:cs="Trebuchet MS"/>
        </w:rPr>
      </w:pPr>
    </w:p>
    <w:p w:rsidR="00CA361A" w:rsidRPr="004B7705" w:rsidRDefault="00CA361A" w:rsidP="00CA361A">
      <w:pPr>
        <w:spacing w:line="276" w:lineRule="auto"/>
        <w:jc w:val="both"/>
        <w:rPr>
          <w:rFonts w:ascii="Trebuchet MS" w:hAnsi="Trebuchet MS"/>
          <w:b/>
          <w:u w:val="single"/>
        </w:rPr>
      </w:pPr>
      <w:r w:rsidRPr="004B7705">
        <w:rPr>
          <w:rFonts w:ascii="Trebuchet MS" w:hAnsi="Trebuchet MS" w:cs="Trebuchet MS"/>
          <w:b/>
          <w:u w:val="single"/>
        </w:rPr>
        <w:t xml:space="preserve">Măsura corespunde obiectivelor art. 20 </w:t>
      </w:r>
      <w:r w:rsidRPr="004B7705">
        <w:rPr>
          <w:rFonts w:ascii="Trebuchet MS" w:hAnsi="Trebuchet MS"/>
          <w:b/>
          <w:u w:val="single"/>
        </w:rPr>
        <w:t xml:space="preserve">din Reg. (UE) nr. 1305/2013 </w:t>
      </w:r>
    </w:p>
    <w:p w:rsidR="00CA361A" w:rsidRDefault="00CA361A" w:rsidP="00CA361A">
      <w:pPr>
        <w:autoSpaceDE w:val="0"/>
        <w:autoSpaceDN w:val="0"/>
        <w:adjustRightInd w:val="0"/>
        <w:spacing w:line="276" w:lineRule="auto"/>
        <w:jc w:val="both"/>
        <w:rPr>
          <w:rFonts w:ascii="Trebuchet MS" w:hAnsi="Trebuchet MS" w:cs="Trebuchet MS"/>
          <w:b/>
          <w:u w:val="single"/>
        </w:rPr>
      </w:pPr>
    </w:p>
    <w:p w:rsidR="00CA361A" w:rsidRPr="004B7705" w:rsidRDefault="00CA361A" w:rsidP="00CA361A">
      <w:pPr>
        <w:autoSpaceDE w:val="0"/>
        <w:autoSpaceDN w:val="0"/>
        <w:adjustRightInd w:val="0"/>
        <w:spacing w:line="276" w:lineRule="auto"/>
        <w:jc w:val="both"/>
        <w:rPr>
          <w:rFonts w:ascii="Trebuchet MS" w:hAnsi="Trebuchet MS" w:cs="Trebuchet MS"/>
          <w:b/>
        </w:rPr>
      </w:pPr>
      <w:r w:rsidRPr="004B7705">
        <w:rPr>
          <w:rFonts w:ascii="Trebuchet MS" w:hAnsi="Trebuchet MS" w:cs="Trebuchet MS"/>
          <w:b/>
          <w:u w:val="single"/>
        </w:rPr>
        <w:t>Măsura contribuie la Domeniul de intervenție</w:t>
      </w:r>
      <w:r w:rsidRPr="004B7705">
        <w:rPr>
          <w:rFonts w:ascii="Trebuchet MS" w:hAnsi="Trebuchet MS" w:cs="Trebuchet MS"/>
          <w:b/>
        </w:rPr>
        <w:t>:</w:t>
      </w:r>
    </w:p>
    <w:p w:rsidR="00CA361A" w:rsidRPr="004B7705" w:rsidRDefault="00CA361A" w:rsidP="00CA361A">
      <w:pPr>
        <w:autoSpaceDE w:val="0"/>
        <w:autoSpaceDN w:val="0"/>
        <w:adjustRightInd w:val="0"/>
        <w:spacing w:line="276" w:lineRule="auto"/>
        <w:jc w:val="both"/>
        <w:rPr>
          <w:rFonts w:ascii="Trebuchet MS" w:eastAsia="Calibri" w:hAnsi="Trebuchet MS"/>
          <w:b/>
          <w:i/>
        </w:rPr>
      </w:pPr>
      <w:r w:rsidRPr="004B7705">
        <w:rPr>
          <w:rFonts w:ascii="Trebuchet MS" w:hAnsi="Trebuchet MS" w:cs="Trebuchet MS"/>
        </w:rPr>
        <w:t>6B încurajarea dezvoltării locale în zonele rurale.</w:t>
      </w:r>
    </w:p>
    <w:p w:rsidR="00CA361A" w:rsidRPr="004B7705" w:rsidRDefault="00CA361A" w:rsidP="00CA361A">
      <w:pPr>
        <w:autoSpaceDE w:val="0"/>
        <w:autoSpaceDN w:val="0"/>
        <w:adjustRightInd w:val="0"/>
        <w:spacing w:line="276" w:lineRule="auto"/>
        <w:jc w:val="both"/>
        <w:rPr>
          <w:rFonts w:ascii="Trebuchet MS" w:hAnsi="Trebuchet MS" w:cs="Trebuchet MS"/>
          <w:color w:val="000000"/>
        </w:rPr>
      </w:pPr>
    </w:p>
    <w:p w:rsidR="00CA361A" w:rsidRPr="004B7705" w:rsidRDefault="00CA361A" w:rsidP="00CA361A">
      <w:pPr>
        <w:autoSpaceDE w:val="0"/>
        <w:autoSpaceDN w:val="0"/>
        <w:adjustRightInd w:val="0"/>
        <w:spacing w:line="276" w:lineRule="auto"/>
        <w:jc w:val="both"/>
        <w:rPr>
          <w:rFonts w:ascii="Trebuchet MS" w:hAnsi="Trebuchet MS" w:cs="Trebuchet MS"/>
          <w:color w:val="000000"/>
        </w:rPr>
      </w:pPr>
      <w:r w:rsidRPr="004B7705">
        <w:rPr>
          <w:rFonts w:ascii="Trebuchet MS" w:hAnsi="Trebuchet MS" w:cs="Trebuchet MS"/>
          <w:b/>
          <w:color w:val="000000"/>
          <w:u w:val="single"/>
        </w:rPr>
        <w:t>Măsura contribuie la obiectivele transversale ale Reg. (UE) nr. 1305/2013:</w:t>
      </w:r>
      <w:r w:rsidRPr="004B7705">
        <w:rPr>
          <w:rFonts w:ascii="Trebuchet MS" w:hAnsi="Trebuchet MS" w:cs="Trebuchet MS"/>
          <w:b/>
          <w:color w:val="000000"/>
        </w:rPr>
        <w:t xml:space="preserve"> </w:t>
      </w:r>
      <w:r w:rsidRPr="004B7705">
        <w:rPr>
          <w:rFonts w:ascii="Trebuchet MS" w:hAnsi="Trebuchet MS" w:cs="Trebuchet MS"/>
          <w:color w:val="000000"/>
        </w:rPr>
        <w:t>mediu, climă și inovare</w:t>
      </w:r>
    </w:p>
    <w:p w:rsidR="00CA361A" w:rsidRPr="004B7705" w:rsidRDefault="00CA361A" w:rsidP="00CA361A">
      <w:pPr>
        <w:autoSpaceDE w:val="0"/>
        <w:autoSpaceDN w:val="0"/>
        <w:adjustRightInd w:val="0"/>
        <w:spacing w:line="276" w:lineRule="auto"/>
        <w:jc w:val="both"/>
        <w:rPr>
          <w:rFonts w:ascii="Trebuchet MS" w:hAnsi="Trebuchet MS" w:cs="Trebuchet MS"/>
          <w:color w:val="000000"/>
        </w:rPr>
      </w:pPr>
    </w:p>
    <w:p w:rsidR="00CA361A" w:rsidRPr="004B7705" w:rsidRDefault="00CA361A" w:rsidP="00CA361A">
      <w:pPr>
        <w:autoSpaceDE w:val="0"/>
        <w:autoSpaceDN w:val="0"/>
        <w:adjustRightInd w:val="0"/>
        <w:spacing w:line="276" w:lineRule="auto"/>
        <w:jc w:val="both"/>
        <w:rPr>
          <w:rFonts w:ascii="Trebuchet MS" w:hAnsi="Trebuchet MS" w:cs="Trebuchet MS"/>
          <w:color w:val="000000"/>
        </w:rPr>
      </w:pPr>
      <w:r w:rsidRPr="004B7705">
        <w:rPr>
          <w:rFonts w:ascii="Trebuchet MS" w:hAnsi="Trebuchet MS" w:cs="Trebuchet MS"/>
          <w:b/>
          <w:color w:val="000000"/>
          <w:u w:val="single"/>
        </w:rPr>
        <w:t>Complementaritatea cu alte măsuri din SDL:</w:t>
      </w:r>
      <w:r w:rsidRPr="004B7705">
        <w:rPr>
          <w:rFonts w:ascii="Trebuchet MS" w:hAnsi="Trebuchet MS" w:cs="Trebuchet MS"/>
          <w:color w:val="000000"/>
        </w:rPr>
        <w:t xml:space="preserve"> -</w:t>
      </w:r>
    </w:p>
    <w:p w:rsidR="00CA361A" w:rsidRPr="004B7705" w:rsidRDefault="00CA361A" w:rsidP="00CA361A">
      <w:pPr>
        <w:autoSpaceDE w:val="0"/>
        <w:autoSpaceDN w:val="0"/>
        <w:adjustRightInd w:val="0"/>
        <w:spacing w:line="276" w:lineRule="auto"/>
        <w:jc w:val="both"/>
        <w:rPr>
          <w:rFonts w:ascii="Trebuchet MS" w:hAnsi="Trebuchet MS" w:cs="Trebuchet MS"/>
          <w:b/>
          <w:color w:val="000000"/>
        </w:rPr>
      </w:pPr>
    </w:p>
    <w:p w:rsidR="00CA361A" w:rsidRPr="004B7705" w:rsidRDefault="00CA361A" w:rsidP="00CA361A">
      <w:pPr>
        <w:autoSpaceDE w:val="0"/>
        <w:autoSpaceDN w:val="0"/>
        <w:adjustRightInd w:val="0"/>
        <w:spacing w:line="276" w:lineRule="auto"/>
        <w:jc w:val="both"/>
        <w:rPr>
          <w:rFonts w:ascii="Trebuchet MS" w:hAnsi="Trebuchet MS" w:cs="Trebuchet MS"/>
          <w:color w:val="000000"/>
        </w:rPr>
      </w:pPr>
      <w:r w:rsidRPr="004B7705">
        <w:rPr>
          <w:rFonts w:ascii="Trebuchet MS" w:hAnsi="Trebuchet MS" w:cs="Trebuchet MS"/>
          <w:b/>
          <w:color w:val="000000"/>
          <w:u w:val="single"/>
        </w:rPr>
        <w:t>Sinergia cu alte măsuri din SDL:</w:t>
      </w:r>
      <w:r w:rsidRPr="004B7705">
        <w:rPr>
          <w:rFonts w:ascii="Trebuchet MS" w:hAnsi="Trebuchet MS" w:cs="Trebuchet MS"/>
          <w:color w:val="000000"/>
        </w:rPr>
        <w:t xml:space="preserve"> </w:t>
      </w:r>
      <w:r>
        <w:rPr>
          <w:rFonts w:ascii="Trebuchet MS" w:hAnsi="Trebuchet MS" w:cs="Trebuchet MS"/>
        </w:rPr>
        <w:t>M05/6A,  M06/</w:t>
      </w:r>
      <w:r w:rsidRPr="004B7705">
        <w:rPr>
          <w:rFonts w:ascii="Trebuchet MS" w:hAnsi="Trebuchet MS" w:cs="Trebuchet MS"/>
        </w:rPr>
        <w:t>6A</w:t>
      </w:r>
      <w:r>
        <w:rPr>
          <w:rFonts w:ascii="Trebuchet MS" w:hAnsi="Trebuchet MS" w:cs="Trebuchet MS"/>
        </w:rPr>
        <w:t>,  M08/</w:t>
      </w:r>
      <w:r w:rsidRPr="00C132C8">
        <w:rPr>
          <w:rFonts w:ascii="Trebuchet MS" w:hAnsi="Trebuchet MS" w:cs="Trebuchet MS"/>
        </w:rPr>
        <w:t>6B</w:t>
      </w:r>
    </w:p>
    <w:p w:rsidR="00CA361A" w:rsidRPr="004B7705" w:rsidRDefault="00CA361A" w:rsidP="00CA361A">
      <w:pPr>
        <w:autoSpaceDE w:val="0"/>
        <w:autoSpaceDN w:val="0"/>
        <w:adjustRightInd w:val="0"/>
        <w:spacing w:line="276" w:lineRule="auto"/>
        <w:jc w:val="both"/>
        <w:rPr>
          <w:rFonts w:ascii="Trebuchet MS" w:hAnsi="Trebuchet MS" w:cs="Trebuchet MS"/>
          <w:b/>
          <w:bCs/>
          <w:color w:val="000000"/>
        </w:rPr>
      </w:pPr>
    </w:p>
    <w:p w:rsidR="00CA361A" w:rsidRPr="004B7705" w:rsidRDefault="00CA361A" w:rsidP="00CA361A">
      <w:pPr>
        <w:shd w:val="clear" w:color="auto" w:fill="BFBFBF" w:themeFill="background1" w:themeFillShade="BF"/>
        <w:autoSpaceDE w:val="0"/>
        <w:autoSpaceDN w:val="0"/>
        <w:adjustRightInd w:val="0"/>
        <w:spacing w:line="276" w:lineRule="auto"/>
        <w:jc w:val="both"/>
        <w:rPr>
          <w:rFonts w:ascii="Trebuchet MS" w:hAnsi="Trebuchet MS" w:cs="Trebuchet MS"/>
          <w:color w:val="000000"/>
        </w:rPr>
      </w:pPr>
      <w:r>
        <w:rPr>
          <w:rFonts w:ascii="Trebuchet MS" w:hAnsi="Trebuchet MS" w:cs="Trebuchet MS"/>
          <w:b/>
          <w:bCs/>
          <w:color w:val="000000"/>
        </w:rPr>
        <w:t>2. Valoarea adăugată a măsurii</w:t>
      </w:r>
    </w:p>
    <w:p w:rsidR="00CA361A" w:rsidRPr="004B7705" w:rsidRDefault="00CA361A" w:rsidP="00CA361A">
      <w:pPr>
        <w:autoSpaceDE w:val="0"/>
        <w:autoSpaceDN w:val="0"/>
        <w:adjustRightInd w:val="0"/>
        <w:spacing w:line="276" w:lineRule="auto"/>
        <w:ind w:firstLine="720"/>
        <w:jc w:val="both"/>
        <w:rPr>
          <w:rFonts w:ascii="Trebuchet MS" w:hAnsi="Trebuchet MS" w:cs="Trebuchet MS"/>
        </w:rPr>
      </w:pPr>
      <w:r w:rsidRPr="004B7705">
        <w:rPr>
          <w:rFonts w:ascii="Trebuchet MS" w:hAnsi="Trebuchet MS" w:cs="Trebuchet MS"/>
        </w:rPr>
        <w:t>Cererile de finanțare depuse pe aceasta măsura vor avea în vedere rezolvarea problemelor identificate în analiza swot, rezolvând problemele privind incluziunea sociala (a minorităților rome) la nivel de GAL, și vor imbunatati în final conditiile de trai pentru diferitele grupuri etnice care se alflă în situații de segregare.</w:t>
      </w:r>
    </w:p>
    <w:p w:rsidR="00CA361A" w:rsidRPr="004B7705" w:rsidRDefault="00CA361A" w:rsidP="00CA361A">
      <w:pPr>
        <w:autoSpaceDE w:val="0"/>
        <w:autoSpaceDN w:val="0"/>
        <w:adjustRightInd w:val="0"/>
        <w:spacing w:line="276" w:lineRule="auto"/>
        <w:ind w:firstLine="720"/>
        <w:jc w:val="both"/>
        <w:rPr>
          <w:rFonts w:ascii="Trebuchet MS" w:hAnsi="Trebuchet MS" w:cs="Trebuchet MS"/>
        </w:rPr>
      </w:pPr>
      <w:r w:rsidRPr="004B7705">
        <w:rPr>
          <w:rFonts w:ascii="Trebuchet MS" w:hAnsi="Trebuchet MS" w:cs="Trebuchet MS"/>
        </w:rPr>
        <w:t>Valoarea adaugata se va traduce prin utilizarea punctelor tari și a oprtunitatilor identificate în analiza SWOT în vederea eliminarii punctelor slabe și anume incluziunea socială a minorității rome, ameliorand amenintarile alflate pe teritoriul GAL „Codrii Pașcanilor”.</w:t>
      </w:r>
    </w:p>
    <w:p w:rsidR="00CA361A" w:rsidRPr="004B7705" w:rsidRDefault="00CA361A" w:rsidP="00CA361A">
      <w:pPr>
        <w:shd w:val="clear" w:color="auto" w:fill="BFBFBF" w:themeFill="background1" w:themeFillShade="BF"/>
        <w:autoSpaceDE w:val="0"/>
        <w:autoSpaceDN w:val="0"/>
        <w:adjustRightInd w:val="0"/>
        <w:spacing w:line="276" w:lineRule="auto"/>
        <w:jc w:val="both"/>
        <w:rPr>
          <w:rFonts w:ascii="Trebuchet MS" w:hAnsi="Trebuchet MS" w:cs="Trebuchet MS"/>
          <w:color w:val="000000"/>
        </w:rPr>
      </w:pPr>
      <w:r w:rsidRPr="004B7705">
        <w:rPr>
          <w:rFonts w:ascii="Trebuchet MS" w:hAnsi="Trebuchet MS" w:cs="Trebuchet MS"/>
          <w:b/>
          <w:bCs/>
          <w:color w:val="000000"/>
        </w:rPr>
        <w:t>3. Tri</w:t>
      </w:r>
      <w:r>
        <w:rPr>
          <w:rFonts w:ascii="Trebuchet MS" w:hAnsi="Trebuchet MS" w:cs="Trebuchet MS"/>
          <w:b/>
          <w:bCs/>
          <w:color w:val="000000"/>
        </w:rPr>
        <w:t>miteri la alte acte legislative</w:t>
      </w:r>
    </w:p>
    <w:p w:rsidR="00CA361A" w:rsidRPr="004B7705" w:rsidRDefault="00CA361A" w:rsidP="00CA361A">
      <w:pPr>
        <w:numPr>
          <w:ilvl w:val="0"/>
          <w:numId w:val="6"/>
        </w:numPr>
        <w:autoSpaceDE w:val="0"/>
        <w:autoSpaceDN w:val="0"/>
        <w:adjustRightInd w:val="0"/>
        <w:spacing w:line="276" w:lineRule="auto"/>
        <w:jc w:val="both"/>
        <w:rPr>
          <w:rFonts w:ascii="Trebuchet MS" w:eastAsia="Calibri" w:hAnsi="Trebuchet MS" w:cs="Trebuchet MS"/>
        </w:rPr>
      </w:pPr>
      <w:r w:rsidRPr="004B7705">
        <w:rPr>
          <w:rFonts w:ascii="Trebuchet MS" w:eastAsia="Calibri" w:hAnsi="Trebuchet MS" w:cs="Trebuchet MS"/>
        </w:rPr>
        <w:t>Carta ONU - 1945;</w:t>
      </w:r>
    </w:p>
    <w:p w:rsidR="00CA361A" w:rsidRPr="004B7705" w:rsidRDefault="00CA361A" w:rsidP="00CA361A">
      <w:pPr>
        <w:numPr>
          <w:ilvl w:val="0"/>
          <w:numId w:val="6"/>
        </w:numPr>
        <w:autoSpaceDE w:val="0"/>
        <w:autoSpaceDN w:val="0"/>
        <w:adjustRightInd w:val="0"/>
        <w:spacing w:line="276" w:lineRule="auto"/>
        <w:jc w:val="both"/>
        <w:rPr>
          <w:rFonts w:ascii="Trebuchet MS" w:eastAsia="Calibri" w:hAnsi="Trebuchet MS" w:cs="Trebuchet MS"/>
        </w:rPr>
      </w:pPr>
      <w:r w:rsidRPr="004B7705">
        <w:rPr>
          <w:rFonts w:ascii="Trebuchet MS" w:eastAsia="Calibri" w:hAnsi="Trebuchet MS" w:cs="Trebuchet MS"/>
        </w:rPr>
        <w:t>Declarația Universală a Drepturilor Omului - 1948;</w:t>
      </w:r>
    </w:p>
    <w:p w:rsidR="00CA361A" w:rsidRPr="004B7705" w:rsidRDefault="00CA361A" w:rsidP="00CA361A">
      <w:pPr>
        <w:numPr>
          <w:ilvl w:val="0"/>
          <w:numId w:val="6"/>
        </w:numPr>
        <w:autoSpaceDE w:val="0"/>
        <w:autoSpaceDN w:val="0"/>
        <w:adjustRightInd w:val="0"/>
        <w:spacing w:line="276" w:lineRule="auto"/>
        <w:jc w:val="both"/>
        <w:rPr>
          <w:rFonts w:ascii="Trebuchet MS" w:eastAsia="Calibri" w:hAnsi="Trebuchet MS" w:cs="Trebuchet MS"/>
        </w:rPr>
      </w:pPr>
      <w:r w:rsidRPr="004B7705">
        <w:rPr>
          <w:rFonts w:ascii="Trebuchet MS" w:eastAsia="Calibri" w:hAnsi="Trebuchet MS" w:cs="Trebuchet MS"/>
        </w:rPr>
        <w:t>Convenția internațională privind eliminarea tuturor formelor de discriminare rasială - 1950;</w:t>
      </w:r>
    </w:p>
    <w:p w:rsidR="00CA361A" w:rsidRPr="004B7705" w:rsidRDefault="00CA361A" w:rsidP="00CA361A">
      <w:pPr>
        <w:numPr>
          <w:ilvl w:val="0"/>
          <w:numId w:val="6"/>
        </w:numPr>
        <w:autoSpaceDE w:val="0"/>
        <w:autoSpaceDN w:val="0"/>
        <w:adjustRightInd w:val="0"/>
        <w:spacing w:line="276" w:lineRule="auto"/>
        <w:jc w:val="both"/>
        <w:rPr>
          <w:rFonts w:ascii="Trebuchet MS" w:eastAsia="Calibri" w:hAnsi="Trebuchet MS" w:cs="Trebuchet MS"/>
        </w:rPr>
      </w:pPr>
      <w:r w:rsidRPr="004B7705">
        <w:rPr>
          <w:rFonts w:ascii="Trebuchet MS" w:eastAsia="Calibri" w:hAnsi="Trebuchet MS" w:cs="Trebuchet MS"/>
        </w:rPr>
        <w:t>Directiva Consiliului 2000/43/CE, 29.06.2000, cu privire la implementarea principiului tratamentului egal între persoane indiferent de originea rasială sau etnică;</w:t>
      </w:r>
    </w:p>
    <w:p w:rsidR="00CA361A" w:rsidRPr="004B7705" w:rsidRDefault="00CA361A" w:rsidP="00CA361A">
      <w:pPr>
        <w:numPr>
          <w:ilvl w:val="0"/>
          <w:numId w:val="6"/>
        </w:numPr>
        <w:autoSpaceDE w:val="0"/>
        <w:autoSpaceDN w:val="0"/>
        <w:adjustRightInd w:val="0"/>
        <w:spacing w:line="276" w:lineRule="auto"/>
        <w:jc w:val="both"/>
        <w:rPr>
          <w:rFonts w:ascii="Trebuchet MS" w:eastAsia="Calibri" w:hAnsi="Trebuchet MS" w:cs="Trebuchet MS"/>
        </w:rPr>
      </w:pPr>
      <w:r w:rsidRPr="004B7705">
        <w:rPr>
          <w:rFonts w:ascii="Trebuchet MS" w:eastAsia="Calibri" w:hAnsi="Trebuchet MS" w:cs="Trebuchet MS"/>
        </w:rPr>
        <w:t>Directiva Consiliului 2000/78/CE din 27.11.2000 de creare a unui cadru general în favoarea tratamentului egal privind ocuparea forței de muncă și condițiile de muncă;</w:t>
      </w:r>
    </w:p>
    <w:p w:rsidR="00CA361A" w:rsidRPr="004B7705" w:rsidRDefault="00CA361A" w:rsidP="00CA361A">
      <w:pPr>
        <w:numPr>
          <w:ilvl w:val="0"/>
          <w:numId w:val="6"/>
        </w:numPr>
        <w:autoSpaceDE w:val="0"/>
        <w:autoSpaceDN w:val="0"/>
        <w:adjustRightInd w:val="0"/>
        <w:spacing w:line="276" w:lineRule="auto"/>
        <w:jc w:val="both"/>
        <w:rPr>
          <w:rFonts w:ascii="Trebuchet MS" w:eastAsia="Calibri" w:hAnsi="Trebuchet MS" w:cs="Trebuchet MS"/>
        </w:rPr>
      </w:pPr>
      <w:r w:rsidRPr="004B7705">
        <w:rPr>
          <w:rFonts w:ascii="Trebuchet MS" w:eastAsia="Calibri" w:hAnsi="Trebuchet MS" w:cs="Trebuchet MS"/>
        </w:rPr>
        <w:t xml:space="preserve">R (UE) nr. 1303/2013; </w:t>
      </w:r>
    </w:p>
    <w:p w:rsidR="00CA361A" w:rsidRPr="004B7705" w:rsidRDefault="00CA361A" w:rsidP="00CA361A">
      <w:pPr>
        <w:numPr>
          <w:ilvl w:val="0"/>
          <w:numId w:val="6"/>
        </w:numPr>
        <w:autoSpaceDE w:val="0"/>
        <w:autoSpaceDN w:val="0"/>
        <w:adjustRightInd w:val="0"/>
        <w:spacing w:line="276" w:lineRule="auto"/>
        <w:jc w:val="both"/>
        <w:rPr>
          <w:rFonts w:ascii="Trebuchet MS" w:eastAsia="Calibri" w:hAnsi="Trebuchet MS" w:cs="Trebuchet MS"/>
        </w:rPr>
      </w:pPr>
      <w:r w:rsidRPr="004B7705">
        <w:rPr>
          <w:rFonts w:ascii="Trebuchet MS" w:eastAsia="Calibri" w:hAnsi="Trebuchet MS" w:cs="Trebuchet MS"/>
        </w:rPr>
        <w:t>R (UE) nr. 808/2014 de stabilire a normelor de aplicare a R (UE) Nr. 1305/2013;</w:t>
      </w:r>
    </w:p>
    <w:p w:rsidR="00CA361A" w:rsidRPr="004B7705" w:rsidRDefault="00CA361A" w:rsidP="00CA361A">
      <w:pPr>
        <w:numPr>
          <w:ilvl w:val="0"/>
          <w:numId w:val="6"/>
        </w:numPr>
        <w:autoSpaceDE w:val="0"/>
        <w:autoSpaceDN w:val="0"/>
        <w:adjustRightInd w:val="0"/>
        <w:spacing w:line="276" w:lineRule="auto"/>
        <w:jc w:val="both"/>
        <w:rPr>
          <w:rFonts w:ascii="Trebuchet MS" w:eastAsia="Calibri" w:hAnsi="Trebuchet MS" w:cs="Trebuchet MS"/>
        </w:rPr>
      </w:pPr>
      <w:r w:rsidRPr="004B7705">
        <w:rPr>
          <w:rFonts w:ascii="Trebuchet MS" w:eastAsia="Calibri" w:hAnsi="Trebuchet MS" w:cs="Trebuchet MS"/>
        </w:rPr>
        <w:t>Legea nr. 33/29.04.1995, pentru ratificarea Convenției-cadru pentru protecția minorităților naționale, încheiată la Strasbourg la 1.02.1995;</w:t>
      </w:r>
    </w:p>
    <w:p w:rsidR="00CA361A" w:rsidRPr="004B7705" w:rsidRDefault="00CA361A" w:rsidP="00CA361A">
      <w:pPr>
        <w:numPr>
          <w:ilvl w:val="0"/>
          <w:numId w:val="6"/>
        </w:numPr>
        <w:autoSpaceDE w:val="0"/>
        <w:autoSpaceDN w:val="0"/>
        <w:adjustRightInd w:val="0"/>
        <w:spacing w:line="276" w:lineRule="auto"/>
        <w:jc w:val="both"/>
        <w:rPr>
          <w:rFonts w:ascii="Trebuchet MS" w:eastAsia="Calibri" w:hAnsi="Trebuchet MS" w:cs="Trebuchet MS"/>
        </w:rPr>
      </w:pPr>
      <w:r w:rsidRPr="004B7705">
        <w:rPr>
          <w:rFonts w:ascii="Trebuchet MS" w:eastAsia="Calibri" w:hAnsi="Trebuchet MS" w:cs="Trebuchet MS"/>
        </w:rPr>
        <w:t xml:space="preserve">Hotărârea nr. 1206/2001 pentru aprobarea Normelor de aplicare a dispozițiilor privitoare la dreptul cetățenilor aparținând unei minorități naționale de a </w:t>
      </w:r>
      <w:r w:rsidRPr="004B7705">
        <w:rPr>
          <w:rFonts w:ascii="Trebuchet MS" w:eastAsia="Calibri" w:hAnsi="Trebuchet MS" w:cs="Trebuchet MS"/>
        </w:rPr>
        <w:lastRenderedPageBreak/>
        <w:t>folosi limba materna în administrația publică locală, cuprinse în Legea administrației publice locale nr. 215/2001;</w:t>
      </w:r>
    </w:p>
    <w:p w:rsidR="00CA361A" w:rsidRPr="004B7705" w:rsidRDefault="00CA361A" w:rsidP="00CA361A">
      <w:pPr>
        <w:numPr>
          <w:ilvl w:val="0"/>
          <w:numId w:val="6"/>
        </w:numPr>
        <w:autoSpaceDE w:val="0"/>
        <w:autoSpaceDN w:val="0"/>
        <w:adjustRightInd w:val="0"/>
        <w:spacing w:line="276" w:lineRule="auto"/>
        <w:jc w:val="both"/>
        <w:rPr>
          <w:rFonts w:ascii="Trebuchet MS" w:eastAsia="Calibri" w:hAnsi="Trebuchet MS" w:cs="Trebuchet MS"/>
        </w:rPr>
      </w:pPr>
      <w:r w:rsidRPr="004B7705">
        <w:rPr>
          <w:rFonts w:ascii="Trebuchet MS" w:eastAsia="Calibri" w:hAnsi="Trebuchet MS" w:cs="Trebuchet MS"/>
        </w:rPr>
        <w:t>Legea nr. 48/2002 pentru aprobarea Ordonanței Guvernului nr. 137/2000 privind prevenirea și sancționarea tuturor formelor de discriminare;</w:t>
      </w:r>
    </w:p>
    <w:p w:rsidR="00CA361A" w:rsidRPr="004B7705" w:rsidRDefault="00CA361A" w:rsidP="00CA361A">
      <w:pPr>
        <w:numPr>
          <w:ilvl w:val="0"/>
          <w:numId w:val="6"/>
        </w:numPr>
        <w:autoSpaceDE w:val="0"/>
        <w:autoSpaceDN w:val="0"/>
        <w:adjustRightInd w:val="0"/>
        <w:spacing w:line="276" w:lineRule="auto"/>
        <w:jc w:val="both"/>
        <w:rPr>
          <w:rFonts w:ascii="Trebuchet MS" w:eastAsia="Calibri" w:hAnsi="Trebuchet MS" w:cs="Trebuchet MS"/>
        </w:rPr>
      </w:pPr>
      <w:r w:rsidRPr="004B7705">
        <w:rPr>
          <w:rFonts w:ascii="Trebuchet MS" w:eastAsia="Calibri" w:hAnsi="Trebuchet MS" w:cs="Trebuchet MS"/>
        </w:rPr>
        <w:t>Hotărârea nr. 1514/2002 pentru modificarea și completarea Hotărârii Guvernului nr. 1194/2001 privind organizarea și funcționarea Consiliului Național pentru Combaterea Discriminării;</w:t>
      </w:r>
    </w:p>
    <w:p w:rsidR="00CA361A" w:rsidRPr="004B7705" w:rsidRDefault="00CA361A" w:rsidP="00CA361A">
      <w:pPr>
        <w:numPr>
          <w:ilvl w:val="0"/>
          <w:numId w:val="6"/>
        </w:numPr>
        <w:autoSpaceDE w:val="0"/>
        <w:autoSpaceDN w:val="0"/>
        <w:adjustRightInd w:val="0"/>
        <w:spacing w:line="276" w:lineRule="auto"/>
        <w:jc w:val="both"/>
        <w:rPr>
          <w:rFonts w:ascii="Trebuchet MS" w:eastAsia="Calibri" w:hAnsi="Trebuchet MS" w:cs="Trebuchet MS"/>
        </w:rPr>
      </w:pPr>
      <w:r w:rsidRPr="004B7705">
        <w:rPr>
          <w:rFonts w:ascii="Trebuchet MS" w:eastAsia="Calibri" w:hAnsi="Trebuchet MS" w:cs="Trebuchet MS"/>
        </w:rPr>
        <w:t>Ordonanța nr. 77/2003 pentru modificarea și completarea Ordonanței Guvernului nr. 137/2000 privind prevenirea și sancționarea tuturor formelor de discriminare;</w:t>
      </w:r>
    </w:p>
    <w:p w:rsidR="00CA361A" w:rsidRPr="004B7705" w:rsidRDefault="00CA361A" w:rsidP="00CA361A">
      <w:pPr>
        <w:numPr>
          <w:ilvl w:val="0"/>
          <w:numId w:val="6"/>
        </w:numPr>
        <w:autoSpaceDE w:val="0"/>
        <w:autoSpaceDN w:val="0"/>
        <w:adjustRightInd w:val="0"/>
        <w:spacing w:line="276" w:lineRule="auto"/>
        <w:jc w:val="both"/>
        <w:rPr>
          <w:rFonts w:ascii="Trebuchet MS" w:eastAsia="Calibri" w:hAnsi="Trebuchet MS" w:cs="Trebuchet MS"/>
        </w:rPr>
      </w:pPr>
      <w:r w:rsidRPr="004B7705">
        <w:rPr>
          <w:rFonts w:ascii="Trebuchet MS" w:eastAsia="Calibri" w:hAnsi="Trebuchet MS" w:cs="Trebuchet MS"/>
        </w:rPr>
        <w:t>Lege nr. 198/2005 privind aprobarea Ordonanței de urgență a Guvernului nr. 17/2005 pentru stabilirea unor măsuri organizatorice la nivelul administrației publice centrale;</w:t>
      </w:r>
    </w:p>
    <w:p w:rsidR="00CA361A" w:rsidRPr="004B7705" w:rsidRDefault="00CA361A" w:rsidP="00CA361A">
      <w:pPr>
        <w:numPr>
          <w:ilvl w:val="0"/>
          <w:numId w:val="6"/>
        </w:numPr>
        <w:autoSpaceDE w:val="0"/>
        <w:autoSpaceDN w:val="0"/>
        <w:adjustRightInd w:val="0"/>
        <w:spacing w:line="276" w:lineRule="auto"/>
        <w:jc w:val="both"/>
        <w:rPr>
          <w:rFonts w:ascii="Trebuchet MS" w:eastAsia="Calibri" w:hAnsi="Trebuchet MS" w:cs="Trebuchet MS"/>
        </w:rPr>
      </w:pPr>
      <w:r w:rsidRPr="004B7705">
        <w:rPr>
          <w:rFonts w:ascii="Trebuchet MS" w:eastAsia="Calibri" w:hAnsi="Trebuchet MS" w:cs="Trebuchet MS"/>
        </w:rPr>
        <w:t>Convenția-Cadru pentru Protecția Minorităților Naționale.</w:t>
      </w:r>
    </w:p>
    <w:p w:rsidR="00CA361A" w:rsidRPr="004B7705" w:rsidRDefault="00CA361A" w:rsidP="00CA361A">
      <w:pPr>
        <w:shd w:val="clear" w:color="auto" w:fill="BFBFBF" w:themeFill="background1" w:themeFillShade="BF"/>
        <w:autoSpaceDE w:val="0"/>
        <w:autoSpaceDN w:val="0"/>
        <w:adjustRightInd w:val="0"/>
        <w:spacing w:line="276" w:lineRule="auto"/>
        <w:jc w:val="both"/>
        <w:rPr>
          <w:rFonts w:ascii="Trebuchet MS" w:hAnsi="Trebuchet MS" w:cs="Trebuchet MS"/>
          <w:color w:val="000000"/>
        </w:rPr>
      </w:pPr>
      <w:r w:rsidRPr="004B7705">
        <w:rPr>
          <w:rFonts w:ascii="Trebuchet MS" w:hAnsi="Trebuchet MS" w:cs="Trebuchet MS"/>
          <w:b/>
          <w:bCs/>
          <w:color w:val="000000"/>
        </w:rPr>
        <w:t>4. Beneficiari</w:t>
      </w:r>
      <w:r>
        <w:rPr>
          <w:rFonts w:ascii="Trebuchet MS" w:hAnsi="Trebuchet MS" w:cs="Trebuchet MS"/>
          <w:b/>
          <w:bCs/>
          <w:color w:val="000000"/>
        </w:rPr>
        <w:t xml:space="preserve"> direcți/indirecți (grup țintă)</w:t>
      </w:r>
    </w:p>
    <w:p w:rsidR="00CA361A" w:rsidRPr="004B7705" w:rsidRDefault="00CA361A" w:rsidP="00CA361A">
      <w:pPr>
        <w:autoSpaceDE w:val="0"/>
        <w:autoSpaceDN w:val="0"/>
        <w:adjustRightInd w:val="0"/>
        <w:spacing w:line="276" w:lineRule="auto"/>
        <w:ind w:left="360"/>
        <w:jc w:val="both"/>
        <w:rPr>
          <w:rFonts w:ascii="Trebuchet MS" w:hAnsi="Trebuchet MS" w:cs="Trebuchet MS"/>
          <w:color w:val="000000"/>
        </w:rPr>
      </w:pPr>
      <w:r w:rsidRPr="004B7705">
        <w:rPr>
          <w:rFonts w:ascii="Trebuchet MS" w:hAnsi="Trebuchet MS" w:cs="Trebuchet MS"/>
          <w:color w:val="000000"/>
        </w:rPr>
        <w:t xml:space="preserve">Beneficiari direcți: </w:t>
      </w:r>
    </w:p>
    <w:p w:rsidR="00CA361A" w:rsidRPr="004B7705" w:rsidRDefault="00CA361A" w:rsidP="00CA361A">
      <w:pPr>
        <w:numPr>
          <w:ilvl w:val="0"/>
          <w:numId w:val="7"/>
        </w:numPr>
        <w:autoSpaceDE w:val="0"/>
        <w:autoSpaceDN w:val="0"/>
        <w:adjustRightInd w:val="0"/>
        <w:spacing w:line="276" w:lineRule="auto"/>
        <w:jc w:val="both"/>
        <w:rPr>
          <w:rFonts w:ascii="Trebuchet MS" w:hAnsi="Trebuchet MS" w:cs="Trebuchet MS"/>
          <w:color w:val="000000"/>
        </w:rPr>
      </w:pPr>
      <w:r w:rsidRPr="004B7705">
        <w:rPr>
          <w:rFonts w:ascii="Trebuchet MS" w:hAnsi="Trebuchet MS" w:cs="Trebuchet MS"/>
          <w:color w:val="000000"/>
        </w:rPr>
        <w:t>Societate civilă: ONG-uri definite conform legislației în vigoare;</w:t>
      </w:r>
    </w:p>
    <w:p w:rsidR="00CA361A" w:rsidRPr="004B7705" w:rsidRDefault="00CA361A" w:rsidP="00CA361A">
      <w:pPr>
        <w:numPr>
          <w:ilvl w:val="0"/>
          <w:numId w:val="7"/>
        </w:numPr>
        <w:autoSpaceDE w:val="0"/>
        <w:autoSpaceDN w:val="0"/>
        <w:adjustRightInd w:val="0"/>
        <w:spacing w:line="276" w:lineRule="auto"/>
        <w:jc w:val="both"/>
        <w:rPr>
          <w:rFonts w:ascii="Trebuchet MS" w:hAnsi="Trebuchet MS" w:cs="Trebuchet MS"/>
          <w:color w:val="000000"/>
        </w:rPr>
      </w:pPr>
      <w:r w:rsidRPr="004B7705">
        <w:rPr>
          <w:rFonts w:ascii="Trebuchet MS" w:hAnsi="Trebuchet MS" w:cs="Trebuchet MS"/>
          <w:color w:val="000000"/>
        </w:rPr>
        <w:t xml:space="preserve">Entități publice: </w:t>
      </w:r>
      <w:r w:rsidRPr="004B7705">
        <w:rPr>
          <w:rFonts w:ascii="Trebuchet MS" w:eastAsia="Calibri" w:hAnsi="Trebuchet MS"/>
          <w:iCs/>
          <w:color w:val="000000"/>
        </w:rPr>
        <w:t>comunele și asociațiile acestora conform legislației naționale în vigoare;</w:t>
      </w:r>
    </w:p>
    <w:p w:rsidR="00CA361A" w:rsidRPr="004B7705" w:rsidRDefault="00CA361A" w:rsidP="00CA361A">
      <w:pPr>
        <w:ind w:left="360"/>
        <w:rPr>
          <w:rFonts w:ascii="Trebuchet MS" w:hAnsi="Trebuchet MS" w:cs="Trebuchet MS"/>
        </w:rPr>
      </w:pPr>
      <w:r w:rsidRPr="004B7705">
        <w:rPr>
          <w:rFonts w:ascii="Trebuchet MS" w:hAnsi="Trebuchet MS" w:cs="Trebuchet MS"/>
        </w:rPr>
        <w:t>Beneficiari indirecți:</w:t>
      </w:r>
    </w:p>
    <w:p w:rsidR="00CA361A" w:rsidRPr="004B7705" w:rsidRDefault="00CA361A" w:rsidP="00CA361A">
      <w:pPr>
        <w:numPr>
          <w:ilvl w:val="0"/>
          <w:numId w:val="8"/>
        </w:numPr>
        <w:ind w:left="709"/>
        <w:contextualSpacing/>
        <w:rPr>
          <w:rFonts w:ascii="Trebuchet MS" w:hAnsi="Trebuchet MS" w:cs="Trebuchet MS"/>
        </w:rPr>
      </w:pPr>
      <w:r w:rsidRPr="004B7705">
        <w:rPr>
          <w:rFonts w:ascii="Trebuchet MS" w:hAnsi="Trebuchet MS" w:cs="Trebuchet MS"/>
        </w:rPr>
        <w:t>Populația de etnie romă si rusi-lipoveni din teritoriul GAL „</w:t>
      </w:r>
      <w:r w:rsidRPr="004B7705">
        <w:rPr>
          <w:rFonts w:ascii="Trebuchet MS" w:hAnsi="Trebuchet MS"/>
        </w:rPr>
        <w:t>Codrii Pașcanilor</w:t>
      </w:r>
      <w:r w:rsidRPr="004B7705">
        <w:rPr>
          <w:rFonts w:ascii="Trebuchet MS" w:hAnsi="Trebuchet MS" w:cs="Trebuchet MS"/>
        </w:rPr>
        <w:t>”.</w:t>
      </w:r>
    </w:p>
    <w:p w:rsidR="00CA361A" w:rsidRPr="004B7705" w:rsidRDefault="00CA361A" w:rsidP="00CA361A">
      <w:pPr>
        <w:shd w:val="clear" w:color="auto" w:fill="BFBFBF" w:themeFill="background1" w:themeFillShade="BF"/>
        <w:autoSpaceDE w:val="0"/>
        <w:autoSpaceDN w:val="0"/>
        <w:adjustRightInd w:val="0"/>
        <w:spacing w:line="276" w:lineRule="auto"/>
        <w:jc w:val="both"/>
        <w:rPr>
          <w:rFonts w:ascii="Trebuchet MS" w:hAnsi="Trebuchet MS" w:cs="Trebuchet MS"/>
          <w:color w:val="000000"/>
        </w:rPr>
      </w:pPr>
      <w:r>
        <w:rPr>
          <w:rFonts w:ascii="Trebuchet MS" w:hAnsi="Trebuchet MS" w:cs="Trebuchet MS"/>
          <w:b/>
          <w:bCs/>
          <w:color w:val="000000"/>
        </w:rPr>
        <w:t>5. Tip de sprijin</w:t>
      </w:r>
    </w:p>
    <w:p w:rsidR="00CA361A" w:rsidRPr="004B7705" w:rsidRDefault="00CA361A" w:rsidP="00CA361A">
      <w:pPr>
        <w:numPr>
          <w:ilvl w:val="0"/>
          <w:numId w:val="2"/>
        </w:numPr>
        <w:autoSpaceDE w:val="0"/>
        <w:autoSpaceDN w:val="0"/>
        <w:adjustRightInd w:val="0"/>
        <w:spacing w:line="276" w:lineRule="auto"/>
        <w:jc w:val="both"/>
        <w:rPr>
          <w:rFonts w:ascii="Trebuchet MS" w:eastAsia="Calibri" w:hAnsi="Trebuchet MS"/>
        </w:rPr>
      </w:pPr>
      <w:r w:rsidRPr="004B7705">
        <w:rPr>
          <w:rFonts w:ascii="Trebuchet MS" w:eastAsia="Calibri" w:hAnsi="Trebuchet MS"/>
        </w:rPr>
        <w:t>Rambursarea costurilor eligibile suportate și plătite efectiv;</w:t>
      </w:r>
    </w:p>
    <w:p w:rsidR="00CA361A" w:rsidRPr="004B7705" w:rsidRDefault="00CA361A" w:rsidP="00CA361A">
      <w:pPr>
        <w:numPr>
          <w:ilvl w:val="0"/>
          <w:numId w:val="2"/>
        </w:numPr>
        <w:autoSpaceDE w:val="0"/>
        <w:autoSpaceDN w:val="0"/>
        <w:adjustRightInd w:val="0"/>
        <w:spacing w:line="276" w:lineRule="auto"/>
        <w:jc w:val="both"/>
        <w:rPr>
          <w:rFonts w:ascii="Trebuchet MS" w:hAnsi="Trebuchet MS" w:cs="Trebuchet MS"/>
          <w:color w:val="000000"/>
        </w:rPr>
      </w:pPr>
      <w:r w:rsidRPr="004B7705">
        <w:rPr>
          <w:rFonts w:ascii="Trebuchet MS" w:eastAsia="Calibri" w:hAnsi="Trebuchet MS"/>
        </w:rPr>
        <w:t>Plăți în avans, cu condiția constituirii unei garanții bancare sau a unei garanții echivalente corespunzătoare procentului de 100 % din valoarea avansului, în conformitate cu art. 45 (4) și art. 63 ale Reg. (UE) nr. 1305/2013.</w:t>
      </w:r>
      <w:r w:rsidRPr="004B7705">
        <w:rPr>
          <w:rFonts w:ascii="Trebuchet MS" w:hAnsi="Trebuchet MS" w:cs="Trebuchet MS"/>
          <w:color w:val="000000"/>
        </w:rPr>
        <w:t xml:space="preserve"> </w:t>
      </w:r>
    </w:p>
    <w:p w:rsidR="00CA361A" w:rsidRPr="004B7705" w:rsidRDefault="00CA361A" w:rsidP="00CA361A">
      <w:pPr>
        <w:shd w:val="clear" w:color="auto" w:fill="BFBFBF" w:themeFill="background1" w:themeFillShade="BF"/>
        <w:autoSpaceDE w:val="0"/>
        <w:autoSpaceDN w:val="0"/>
        <w:adjustRightInd w:val="0"/>
        <w:spacing w:line="276" w:lineRule="auto"/>
        <w:jc w:val="both"/>
        <w:rPr>
          <w:rFonts w:ascii="Trebuchet MS" w:hAnsi="Trebuchet MS" w:cs="Trebuchet MS"/>
          <w:color w:val="000000"/>
        </w:rPr>
      </w:pPr>
      <w:r w:rsidRPr="004B7705">
        <w:rPr>
          <w:rFonts w:ascii="Trebuchet MS" w:hAnsi="Trebuchet MS" w:cs="Trebuchet MS"/>
          <w:b/>
          <w:bCs/>
          <w:color w:val="000000"/>
        </w:rPr>
        <w:t>6. Tipuri de a</w:t>
      </w:r>
      <w:r>
        <w:rPr>
          <w:rFonts w:ascii="Trebuchet MS" w:hAnsi="Trebuchet MS" w:cs="Trebuchet MS"/>
          <w:b/>
          <w:bCs/>
          <w:color w:val="000000"/>
        </w:rPr>
        <w:t>cțiuni eligibile și neeligibile</w:t>
      </w:r>
    </w:p>
    <w:p w:rsidR="00CA361A" w:rsidRPr="004B7705" w:rsidRDefault="00CA361A" w:rsidP="00CA361A">
      <w:pPr>
        <w:autoSpaceDE w:val="0"/>
        <w:autoSpaceDN w:val="0"/>
        <w:adjustRightInd w:val="0"/>
        <w:spacing w:line="276" w:lineRule="auto"/>
        <w:ind w:left="360"/>
        <w:jc w:val="both"/>
        <w:rPr>
          <w:rFonts w:ascii="Trebuchet MS" w:hAnsi="Trebuchet MS" w:cs="Trebuchet MS"/>
          <w:b/>
          <w:bCs/>
          <w:color w:val="000000"/>
        </w:rPr>
      </w:pPr>
      <w:r w:rsidRPr="004B7705">
        <w:rPr>
          <w:rFonts w:ascii="Trebuchet MS" w:hAnsi="Trebuchet MS" w:cs="Trebuchet MS"/>
          <w:b/>
          <w:bCs/>
          <w:color w:val="000000"/>
        </w:rPr>
        <w:t>Tipuri de acțiuni eligibile:</w:t>
      </w:r>
    </w:p>
    <w:p w:rsidR="00CA361A" w:rsidRPr="00027004" w:rsidRDefault="00027004" w:rsidP="00027004">
      <w:pPr>
        <w:numPr>
          <w:ilvl w:val="0"/>
          <w:numId w:val="4"/>
        </w:numPr>
        <w:autoSpaceDE w:val="0"/>
        <w:autoSpaceDN w:val="0"/>
        <w:adjustRightInd w:val="0"/>
        <w:spacing w:line="276" w:lineRule="auto"/>
        <w:ind w:left="1080"/>
        <w:jc w:val="both"/>
        <w:rPr>
          <w:rFonts w:ascii="Trebuchet MS" w:eastAsia="Calibri" w:hAnsi="Trebuchet MS"/>
        </w:rPr>
      </w:pPr>
      <w:r w:rsidRPr="008E2FF4">
        <w:rPr>
          <w:rFonts w:ascii="Trebuchet MS" w:eastAsia="Calibri" w:hAnsi="Trebuchet MS" w:cstheme="minorHAnsi"/>
        </w:rPr>
        <w:t xml:space="preserve">Înființarea, amenajarea spațiilor de joacă, terenuri de sport în comunitățile cu populație </w:t>
      </w:r>
      <w:ins w:id="0" w:author="Gabriel Acatrinei" w:date="2018-11-29T10:56:00Z">
        <w:r w:rsidRPr="008E2FF4">
          <w:rPr>
            <w:rFonts w:ascii="Trebuchet MS" w:eastAsia="Calibri" w:hAnsi="Trebuchet MS" w:cstheme="minorHAnsi"/>
          </w:rPr>
          <w:t xml:space="preserve">semnificativa de </w:t>
        </w:r>
      </w:ins>
      <w:ins w:id="1" w:author="Gabriel Acatrinei" w:date="2018-11-29T10:59:00Z">
        <w:r w:rsidRPr="008E2FF4">
          <w:rPr>
            <w:rFonts w:ascii="Trebuchet MS" w:eastAsia="Calibri" w:hAnsi="Trebuchet MS" w:cstheme="minorHAnsi"/>
          </w:rPr>
          <w:t>r</w:t>
        </w:r>
      </w:ins>
      <w:ins w:id="2" w:author="Gabriel Acatrinei" w:date="2018-11-29T10:56:00Z">
        <w:r w:rsidRPr="008E2FF4">
          <w:rPr>
            <w:rFonts w:ascii="Trebuchet MS" w:eastAsia="Calibri" w:hAnsi="Trebuchet MS" w:cstheme="minorHAnsi"/>
          </w:rPr>
          <w:t xml:space="preserve">omi si/sau </w:t>
        </w:r>
        <w:proofErr w:type="spellStart"/>
        <w:r w:rsidRPr="008E2FF4">
          <w:rPr>
            <w:rFonts w:ascii="Trebuchet MS" w:eastAsia="Calibri" w:hAnsi="Trebuchet MS" w:cstheme="minorHAnsi"/>
          </w:rPr>
          <w:t>rusi</w:t>
        </w:r>
        <w:proofErr w:type="spellEnd"/>
        <w:r w:rsidRPr="008E2FF4">
          <w:rPr>
            <w:rFonts w:ascii="Trebuchet MS" w:eastAsia="Calibri" w:hAnsi="Trebuchet MS" w:cstheme="minorHAnsi"/>
          </w:rPr>
          <w:t>-lipoveni;</w:t>
        </w:r>
      </w:ins>
      <w:del w:id="3" w:author="Gabriel Acatrinei" w:date="2018-11-29T10:56:00Z">
        <w:r w:rsidRPr="008E2FF4" w:rsidDel="00160B35">
          <w:rPr>
            <w:rFonts w:ascii="Trebuchet MS" w:eastAsia="Calibri" w:hAnsi="Trebuchet MS" w:cstheme="minorHAnsi"/>
          </w:rPr>
          <w:delText>majoritara roma</w:delText>
        </w:r>
      </w:del>
      <w:r>
        <w:rPr>
          <w:rFonts w:ascii="Trebuchet MS" w:eastAsia="Calibri" w:hAnsi="Trebuchet MS" w:cstheme="minorHAnsi"/>
          <w:lang w:val="en-GB"/>
        </w:rPr>
        <w:t>;</w:t>
      </w:r>
    </w:p>
    <w:p w:rsidR="00CA361A" w:rsidRPr="004B7705" w:rsidRDefault="00CA361A" w:rsidP="00CA361A">
      <w:pPr>
        <w:numPr>
          <w:ilvl w:val="0"/>
          <w:numId w:val="4"/>
        </w:numPr>
        <w:autoSpaceDE w:val="0"/>
        <w:autoSpaceDN w:val="0"/>
        <w:adjustRightInd w:val="0"/>
        <w:spacing w:line="276" w:lineRule="auto"/>
        <w:ind w:left="1080"/>
        <w:jc w:val="both"/>
        <w:rPr>
          <w:rFonts w:ascii="Trebuchet MS" w:eastAsia="Calibri" w:hAnsi="Trebuchet MS"/>
        </w:rPr>
      </w:pPr>
      <w:r w:rsidRPr="004B7705">
        <w:rPr>
          <w:rFonts w:ascii="Trebuchet MS" w:eastAsia="Calibri" w:hAnsi="Trebuchet MS"/>
        </w:rPr>
        <w:t>Amenajarea de spații pentru organizarea de</w:t>
      </w:r>
      <w:r w:rsidR="00C35273">
        <w:rPr>
          <w:rFonts w:ascii="Trebuchet MS" w:eastAsia="Calibri" w:hAnsi="Trebuchet MS"/>
        </w:rPr>
        <w:t xml:space="preserve"> târguri, evenimente publice etc.</w:t>
      </w:r>
    </w:p>
    <w:p w:rsidR="00CA361A" w:rsidRPr="00027004" w:rsidRDefault="00027004" w:rsidP="00027004">
      <w:pPr>
        <w:numPr>
          <w:ilvl w:val="0"/>
          <w:numId w:val="3"/>
        </w:numPr>
        <w:autoSpaceDE w:val="0"/>
        <w:autoSpaceDN w:val="0"/>
        <w:adjustRightInd w:val="0"/>
        <w:spacing w:line="276" w:lineRule="auto"/>
        <w:ind w:left="1080"/>
        <w:jc w:val="both"/>
        <w:rPr>
          <w:rFonts w:ascii="Trebuchet MS" w:eastAsia="Calibri" w:hAnsi="Trebuchet MS"/>
        </w:rPr>
      </w:pPr>
      <w:r w:rsidRPr="008E2FF4">
        <w:rPr>
          <w:rFonts w:ascii="Trebuchet MS" w:eastAsia="Calibri" w:hAnsi="Trebuchet MS" w:cstheme="minorHAnsi"/>
        </w:rPr>
        <w:t xml:space="preserve">Achiziționarea de microbuze care să asigure transportul public pentru comunitățile izolate de romi </w:t>
      </w:r>
      <w:ins w:id="4" w:author="Gabriel Acatrinei" w:date="2018-11-29T10:57:00Z">
        <w:r w:rsidRPr="008E2FF4">
          <w:rPr>
            <w:rFonts w:ascii="Trebuchet MS" w:eastAsia="Calibri" w:hAnsi="Trebuchet MS" w:cstheme="minorHAnsi"/>
          </w:rPr>
          <w:t xml:space="preserve">si/sau </w:t>
        </w:r>
        <w:proofErr w:type="spellStart"/>
        <w:r w:rsidRPr="008E2FF4">
          <w:rPr>
            <w:rFonts w:ascii="Trebuchet MS" w:eastAsia="Calibri" w:hAnsi="Trebuchet MS" w:cstheme="minorHAnsi"/>
          </w:rPr>
          <w:t>rusi</w:t>
        </w:r>
        <w:proofErr w:type="spellEnd"/>
        <w:r w:rsidRPr="008E2FF4">
          <w:rPr>
            <w:rFonts w:ascii="Trebuchet MS" w:eastAsia="Calibri" w:hAnsi="Trebuchet MS" w:cstheme="minorHAnsi"/>
          </w:rPr>
          <w:t>-lipoveni</w:t>
        </w:r>
      </w:ins>
      <w:r w:rsidRPr="008E2FF4">
        <w:rPr>
          <w:rFonts w:ascii="Trebuchet MS" w:eastAsia="Calibri" w:hAnsi="Trebuchet MS" w:cstheme="minorHAnsi"/>
        </w:rPr>
        <w:t xml:space="preserve"> în scopul accesului către școli, centrele comunale sau deplasare către locuri de muncă, eventual amenajarea unei stații de autobuz locale</w:t>
      </w:r>
      <w:r w:rsidRPr="008E2FF4">
        <w:rPr>
          <w:rFonts w:ascii="Trebuchet MS" w:eastAsia="Calibri" w:hAnsi="Trebuchet MS"/>
        </w:rPr>
        <w:t>;</w:t>
      </w:r>
    </w:p>
    <w:p w:rsidR="00CA361A" w:rsidRPr="004B7705" w:rsidRDefault="00CA361A" w:rsidP="00CA361A">
      <w:pPr>
        <w:numPr>
          <w:ilvl w:val="0"/>
          <w:numId w:val="3"/>
        </w:numPr>
        <w:autoSpaceDE w:val="0"/>
        <w:autoSpaceDN w:val="0"/>
        <w:adjustRightInd w:val="0"/>
        <w:spacing w:line="276" w:lineRule="auto"/>
        <w:ind w:left="1080"/>
        <w:jc w:val="both"/>
        <w:rPr>
          <w:rFonts w:ascii="Trebuchet MS" w:eastAsia="Calibri" w:hAnsi="Trebuchet MS"/>
        </w:rPr>
      </w:pPr>
      <w:r w:rsidRPr="004B7705">
        <w:rPr>
          <w:rFonts w:ascii="Trebuchet MS" w:eastAsia="Calibri" w:hAnsi="Trebuchet MS"/>
        </w:rPr>
        <w:t>Achiziționarea de utilaje și echipamente pentru serviciile publice pentru deservirea comunităților de romi si rusi-lipoveni;</w:t>
      </w:r>
    </w:p>
    <w:p w:rsidR="00CA361A" w:rsidRPr="004B7705" w:rsidRDefault="00CA361A" w:rsidP="00CA361A">
      <w:pPr>
        <w:numPr>
          <w:ilvl w:val="0"/>
          <w:numId w:val="3"/>
        </w:numPr>
        <w:autoSpaceDE w:val="0"/>
        <w:autoSpaceDN w:val="0"/>
        <w:adjustRightInd w:val="0"/>
        <w:spacing w:line="276" w:lineRule="auto"/>
        <w:ind w:left="1080"/>
        <w:jc w:val="both"/>
        <w:rPr>
          <w:rFonts w:ascii="Trebuchet MS" w:eastAsia="Calibri" w:hAnsi="Trebuchet MS"/>
        </w:rPr>
      </w:pPr>
      <w:r w:rsidRPr="004B7705">
        <w:rPr>
          <w:rFonts w:ascii="Trebuchet MS" w:eastAsia="Calibri" w:hAnsi="Trebuchet MS"/>
        </w:rPr>
        <w:t xml:space="preserve">înființarea și modernizarea (inclusiv dotarea) grădinițelor, numai a celor din afara incintei școlilor din mediul rural, inclusiv demolarea, în cazul în </w:t>
      </w:r>
      <w:r w:rsidRPr="004B7705">
        <w:rPr>
          <w:rFonts w:ascii="Trebuchet MS" w:eastAsia="Calibri" w:hAnsi="Trebuchet MS"/>
        </w:rPr>
        <w:lastRenderedPageBreak/>
        <w:t xml:space="preserve">care expertiza tehnică o recomandă în comunitățile de romi si rusi-lipoveni; </w:t>
      </w:r>
    </w:p>
    <w:p w:rsidR="00CA361A" w:rsidRPr="004B7705" w:rsidRDefault="00CA361A" w:rsidP="00CA361A">
      <w:pPr>
        <w:numPr>
          <w:ilvl w:val="0"/>
          <w:numId w:val="3"/>
        </w:numPr>
        <w:autoSpaceDE w:val="0"/>
        <w:autoSpaceDN w:val="0"/>
        <w:adjustRightInd w:val="0"/>
        <w:spacing w:line="276" w:lineRule="auto"/>
        <w:ind w:left="1080"/>
        <w:jc w:val="both"/>
        <w:rPr>
          <w:rFonts w:ascii="Trebuchet MS" w:eastAsia="Calibri" w:hAnsi="Trebuchet MS"/>
        </w:rPr>
      </w:pPr>
      <w:r w:rsidRPr="004B7705">
        <w:rPr>
          <w:rFonts w:ascii="Trebuchet MS" w:hAnsi="Trebuchet MS" w:cs="Trebuchet MS"/>
        </w:rPr>
        <w:t>Î</w:t>
      </w:r>
      <w:r w:rsidRPr="004B7705">
        <w:rPr>
          <w:rFonts w:ascii="Trebuchet MS" w:eastAsia="Calibri" w:hAnsi="Trebuchet MS"/>
        </w:rPr>
        <w:t xml:space="preserve">nființarea și modernizarea (inclusiv dotarea) creșelor precum și a infrastructurii de tip after-school, numai a celor din afara incintei școlilor din mediul rural, în comunitățile de romi si </w:t>
      </w:r>
      <w:proofErr w:type="spellStart"/>
      <w:r w:rsidRPr="004B7705">
        <w:rPr>
          <w:rFonts w:ascii="Trebuchet MS" w:eastAsia="Calibri" w:hAnsi="Trebuchet MS"/>
        </w:rPr>
        <w:t>rusi</w:t>
      </w:r>
      <w:proofErr w:type="spellEnd"/>
      <w:r w:rsidRPr="004B7705">
        <w:rPr>
          <w:rFonts w:ascii="Trebuchet MS" w:eastAsia="Calibri" w:hAnsi="Trebuchet MS"/>
        </w:rPr>
        <w:t>-lipoveni;</w:t>
      </w:r>
    </w:p>
    <w:p w:rsidR="00CA361A" w:rsidRPr="00027004" w:rsidRDefault="00027004" w:rsidP="00027004">
      <w:pPr>
        <w:numPr>
          <w:ilvl w:val="0"/>
          <w:numId w:val="3"/>
        </w:numPr>
        <w:autoSpaceDE w:val="0"/>
        <w:autoSpaceDN w:val="0"/>
        <w:adjustRightInd w:val="0"/>
        <w:spacing w:line="276" w:lineRule="auto"/>
        <w:ind w:left="1080"/>
        <w:jc w:val="both"/>
        <w:rPr>
          <w:rFonts w:ascii="Trebuchet MS" w:eastAsia="Calibri" w:hAnsi="Trebuchet MS"/>
        </w:rPr>
      </w:pPr>
      <w:r w:rsidRPr="008E2FF4">
        <w:rPr>
          <w:rFonts w:ascii="Trebuchet MS" w:hAnsi="Trebuchet MS" w:cstheme="minorHAnsi"/>
        </w:rPr>
        <w:t xml:space="preserve">Modernizarea, renovarea și/sau dotarea căminelor culturale în comunitățile cu </w:t>
      </w:r>
      <w:proofErr w:type="spellStart"/>
      <w:r w:rsidRPr="008E2FF4">
        <w:rPr>
          <w:rFonts w:ascii="Trebuchet MS" w:hAnsi="Trebuchet MS" w:cstheme="minorHAnsi"/>
        </w:rPr>
        <w:t>populatie</w:t>
      </w:r>
      <w:proofErr w:type="spellEnd"/>
      <w:r w:rsidRPr="008E2FF4">
        <w:rPr>
          <w:rFonts w:ascii="Trebuchet MS" w:hAnsi="Trebuchet MS" w:cstheme="minorHAnsi"/>
        </w:rPr>
        <w:t xml:space="preserve"> </w:t>
      </w:r>
      <w:ins w:id="5" w:author="Gabriel Acatrinei" w:date="2018-11-29T10:57:00Z">
        <w:r w:rsidRPr="008E2FF4">
          <w:rPr>
            <w:rFonts w:ascii="Trebuchet MS" w:hAnsi="Trebuchet MS" w:cstheme="minorHAnsi"/>
          </w:rPr>
          <w:t xml:space="preserve">semnificativa </w:t>
        </w:r>
      </w:ins>
      <w:del w:id="6" w:author="Gabriel Acatrinei" w:date="2018-11-29T10:57:00Z">
        <w:r w:rsidRPr="008E2FF4" w:rsidDel="00160B35">
          <w:rPr>
            <w:rFonts w:ascii="Trebuchet MS" w:hAnsi="Trebuchet MS" w:cstheme="minorHAnsi"/>
          </w:rPr>
          <w:delText xml:space="preserve">majoritara a minoritatii </w:delText>
        </w:r>
      </w:del>
      <w:r w:rsidRPr="008E2FF4">
        <w:rPr>
          <w:rFonts w:ascii="Trebuchet MS" w:hAnsi="Trebuchet MS" w:cstheme="minorHAnsi"/>
        </w:rPr>
        <w:t xml:space="preserve">de romi si </w:t>
      </w:r>
      <w:proofErr w:type="spellStart"/>
      <w:r w:rsidRPr="008E2FF4">
        <w:rPr>
          <w:rFonts w:ascii="Trebuchet MS" w:hAnsi="Trebuchet MS" w:cstheme="minorHAnsi"/>
        </w:rPr>
        <w:t>rusi</w:t>
      </w:r>
      <w:proofErr w:type="spellEnd"/>
      <w:r w:rsidRPr="008E2FF4">
        <w:rPr>
          <w:rFonts w:ascii="Trebuchet MS" w:hAnsi="Trebuchet MS" w:cstheme="minorHAnsi"/>
        </w:rPr>
        <w:t>-lipoveni;</w:t>
      </w:r>
    </w:p>
    <w:p w:rsidR="00CA361A" w:rsidRPr="004B7705" w:rsidRDefault="00CA361A" w:rsidP="00CA361A">
      <w:pPr>
        <w:numPr>
          <w:ilvl w:val="0"/>
          <w:numId w:val="3"/>
        </w:numPr>
        <w:spacing w:line="276" w:lineRule="auto"/>
        <w:ind w:left="1080"/>
        <w:contextualSpacing/>
        <w:jc w:val="both"/>
        <w:rPr>
          <w:rFonts w:ascii="Trebuchet MS" w:hAnsi="Trebuchet MS" w:cs="Trebuchet MS"/>
        </w:rPr>
      </w:pPr>
      <w:r w:rsidRPr="004B7705">
        <w:rPr>
          <w:rFonts w:ascii="Trebuchet MS" w:hAnsi="Trebuchet MS" w:cs="Trebuchet MS"/>
        </w:rPr>
        <w:t>Îmbunătățirea siguranței publice prin înființarea și sau modernizarea rețelelor de iluminat public și prin sisteme de supraveghere.</w:t>
      </w:r>
    </w:p>
    <w:p w:rsidR="00CA361A" w:rsidRPr="004B7705" w:rsidRDefault="00CA361A" w:rsidP="00CA361A">
      <w:pPr>
        <w:autoSpaceDE w:val="0"/>
        <w:autoSpaceDN w:val="0"/>
        <w:adjustRightInd w:val="0"/>
        <w:spacing w:line="276" w:lineRule="auto"/>
        <w:ind w:left="360"/>
        <w:jc w:val="both"/>
        <w:rPr>
          <w:rFonts w:ascii="Trebuchet MS" w:hAnsi="Trebuchet MS" w:cs="Trebuchet MS"/>
          <w:b/>
          <w:bCs/>
          <w:color w:val="000000"/>
        </w:rPr>
      </w:pPr>
      <w:r w:rsidRPr="004B7705">
        <w:rPr>
          <w:rFonts w:ascii="Trebuchet MS" w:hAnsi="Trebuchet MS" w:cs="Trebuchet MS"/>
          <w:b/>
          <w:bCs/>
          <w:color w:val="000000"/>
        </w:rPr>
        <w:t>Tipuri de acțiuni neeligibile:</w:t>
      </w:r>
    </w:p>
    <w:p w:rsidR="00CA361A" w:rsidRPr="004B7705" w:rsidRDefault="00CA361A" w:rsidP="00CA361A">
      <w:pPr>
        <w:numPr>
          <w:ilvl w:val="0"/>
          <w:numId w:val="1"/>
        </w:numPr>
        <w:autoSpaceDE w:val="0"/>
        <w:autoSpaceDN w:val="0"/>
        <w:adjustRightInd w:val="0"/>
        <w:spacing w:line="276" w:lineRule="auto"/>
        <w:jc w:val="both"/>
        <w:rPr>
          <w:rFonts w:ascii="Trebuchet MS" w:hAnsi="Trebuchet MS" w:cs="Trebuchet MS"/>
          <w:bCs/>
          <w:color w:val="000000"/>
        </w:rPr>
      </w:pPr>
      <w:r w:rsidRPr="004B7705">
        <w:rPr>
          <w:rFonts w:ascii="Trebuchet MS" w:hAnsi="Trebuchet MS" w:cs="Trebuchet MS"/>
          <w:bCs/>
          <w:color w:val="000000"/>
        </w:rPr>
        <w:t>cheltuielile cu achiziționarea de bunuri și echipamente „second hand”;</w:t>
      </w:r>
    </w:p>
    <w:p w:rsidR="00CA361A" w:rsidRPr="004B7705" w:rsidRDefault="00CA361A" w:rsidP="00CA361A">
      <w:pPr>
        <w:numPr>
          <w:ilvl w:val="0"/>
          <w:numId w:val="1"/>
        </w:numPr>
        <w:autoSpaceDE w:val="0"/>
        <w:autoSpaceDN w:val="0"/>
        <w:adjustRightInd w:val="0"/>
        <w:spacing w:line="276" w:lineRule="auto"/>
        <w:jc w:val="both"/>
        <w:rPr>
          <w:rFonts w:ascii="Trebuchet MS" w:hAnsi="Trebuchet MS" w:cs="Trebuchet MS"/>
          <w:bCs/>
          <w:color w:val="000000"/>
        </w:rPr>
      </w:pPr>
      <w:r w:rsidRPr="004B7705">
        <w:rPr>
          <w:rFonts w:ascii="Trebuchet MS" w:hAnsi="Trebuchet MS" w:cs="Trebuchet MS"/>
          <w:bCs/>
          <w:color w:val="000000"/>
        </w:rPr>
        <w:t>cheltuieli efectuate înainte de semnarea contractului de finanțare a proiectului cu excepția costurilor generale definite la art. 45, alin 2 litera c) a R (UE) nr. 1305 / 2013 care pot fi realizate înainte de depunerea cererii de finanțare;</w:t>
      </w:r>
    </w:p>
    <w:p w:rsidR="00CA361A" w:rsidRPr="004B7705" w:rsidRDefault="00CA361A" w:rsidP="00CA361A">
      <w:pPr>
        <w:numPr>
          <w:ilvl w:val="0"/>
          <w:numId w:val="1"/>
        </w:numPr>
        <w:autoSpaceDE w:val="0"/>
        <w:autoSpaceDN w:val="0"/>
        <w:adjustRightInd w:val="0"/>
        <w:spacing w:line="276" w:lineRule="auto"/>
        <w:jc w:val="both"/>
        <w:rPr>
          <w:rFonts w:ascii="Trebuchet MS" w:hAnsi="Trebuchet MS" w:cs="Trebuchet MS"/>
          <w:bCs/>
          <w:color w:val="000000"/>
        </w:rPr>
      </w:pPr>
      <w:r w:rsidRPr="004B7705">
        <w:rPr>
          <w:rFonts w:ascii="Trebuchet MS" w:hAnsi="Trebuchet MS" w:cs="Trebuchet MS"/>
          <w:bCs/>
          <w:color w:val="000000"/>
        </w:rPr>
        <w:t>cheltuieli cu investițiile ce fac obiectul dublei finanțări care vizează aceleași costuri eligibile;</w:t>
      </w:r>
    </w:p>
    <w:p w:rsidR="00CA361A" w:rsidRPr="004B7705" w:rsidRDefault="00CA361A" w:rsidP="00CA361A">
      <w:pPr>
        <w:numPr>
          <w:ilvl w:val="0"/>
          <w:numId w:val="1"/>
        </w:numPr>
        <w:autoSpaceDE w:val="0"/>
        <w:autoSpaceDN w:val="0"/>
        <w:adjustRightInd w:val="0"/>
        <w:spacing w:line="276" w:lineRule="auto"/>
        <w:jc w:val="both"/>
        <w:rPr>
          <w:rFonts w:ascii="Trebuchet MS" w:hAnsi="Trebuchet MS" w:cs="Trebuchet MS"/>
          <w:bCs/>
          <w:color w:val="000000"/>
        </w:rPr>
      </w:pPr>
      <w:r w:rsidRPr="004B7705">
        <w:rPr>
          <w:rFonts w:ascii="Trebuchet MS" w:hAnsi="Trebuchet MS" w:cs="Trebuchet MS"/>
          <w:bCs/>
          <w:color w:val="000000"/>
        </w:rPr>
        <w:t>cheltuieli neeligibile în conformitate cu art. 69, alin (3) din R (UE) nr. 1303 / 2013 și anume: dobânzi debitoare, cu excepţia celor referitoare la granturi acordate sub forma unei subvenții pentru dobândă sau a unei subvenţii pentru comisioanele de garantare;</w:t>
      </w:r>
    </w:p>
    <w:p w:rsidR="00CA361A" w:rsidRPr="004B7705" w:rsidRDefault="00CA361A" w:rsidP="00CA361A">
      <w:pPr>
        <w:numPr>
          <w:ilvl w:val="0"/>
          <w:numId w:val="1"/>
        </w:numPr>
        <w:autoSpaceDE w:val="0"/>
        <w:autoSpaceDN w:val="0"/>
        <w:adjustRightInd w:val="0"/>
        <w:spacing w:line="276" w:lineRule="auto"/>
        <w:jc w:val="both"/>
        <w:rPr>
          <w:rFonts w:ascii="Trebuchet MS" w:hAnsi="Trebuchet MS" w:cs="Trebuchet MS"/>
          <w:bCs/>
          <w:color w:val="000000"/>
        </w:rPr>
      </w:pPr>
      <w:r w:rsidRPr="004B7705">
        <w:rPr>
          <w:rFonts w:ascii="Trebuchet MS" w:hAnsi="Trebuchet MS" w:cs="Trebuchet MS"/>
          <w:bCs/>
          <w:color w:val="000000"/>
        </w:rPr>
        <w:t>taxa pe valoarea adăugată, cu excepţia cazului în care aceasta nu se poate recupera în temeiul legislaţiei naţionale privind TVA‐ul sau a prevederilor specifice pentru instrumente financiare;</w:t>
      </w:r>
    </w:p>
    <w:p w:rsidR="00CA361A" w:rsidRPr="004B7705" w:rsidRDefault="00CA361A" w:rsidP="00CA361A">
      <w:pPr>
        <w:numPr>
          <w:ilvl w:val="0"/>
          <w:numId w:val="1"/>
        </w:numPr>
        <w:spacing w:line="276" w:lineRule="auto"/>
        <w:contextualSpacing/>
        <w:rPr>
          <w:rFonts w:ascii="Trebuchet MS" w:eastAsia="Calibri" w:hAnsi="Trebuchet MS"/>
        </w:rPr>
      </w:pPr>
      <w:r w:rsidRPr="004B7705">
        <w:rPr>
          <w:rFonts w:ascii="Trebuchet MS" w:eastAsia="Calibri" w:hAnsi="Trebuchet MS"/>
        </w:rPr>
        <w:t>Contribuția în natură;</w:t>
      </w:r>
    </w:p>
    <w:p w:rsidR="00CA361A" w:rsidRPr="004B7705" w:rsidRDefault="00CA361A" w:rsidP="00CA361A">
      <w:pPr>
        <w:shd w:val="clear" w:color="auto" w:fill="BFBFBF" w:themeFill="background1" w:themeFillShade="BF"/>
        <w:autoSpaceDE w:val="0"/>
        <w:autoSpaceDN w:val="0"/>
        <w:adjustRightInd w:val="0"/>
        <w:spacing w:line="276" w:lineRule="auto"/>
        <w:jc w:val="both"/>
        <w:rPr>
          <w:rFonts w:ascii="Trebuchet MS" w:hAnsi="Trebuchet MS" w:cs="Trebuchet MS"/>
          <w:color w:val="000000"/>
        </w:rPr>
      </w:pPr>
      <w:r w:rsidRPr="004B7705">
        <w:rPr>
          <w:rFonts w:ascii="Trebuchet MS" w:hAnsi="Trebuchet MS" w:cs="Trebuchet MS"/>
          <w:b/>
          <w:bCs/>
          <w:color w:val="000000"/>
        </w:rPr>
        <w:t>7. Condiții de eligibilitate</w:t>
      </w:r>
    </w:p>
    <w:p w:rsidR="00CA361A" w:rsidRPr="004B7705" w:rsidRDefault="00CA361A" w:rsidP="00CA361A">
      <w:pPr>
        <w:numPr>
          <w:ilvl w:val="0"/>
          <w:numId w:val="9"/>
        </w:numPr>
        <w:autoSpaceDE w:val="0"/>
        <w:autoSpaceDN w:val="0"/>
        <w:adjustRightInd w:val="0"/>
        <w:spacing w:line="276" w:lineRule="auto"/>
        <w:jc w:val="both"/>
        <w:rPr>
          <w:rFonts w:ascii="Trebuchet MS" w:eastAsia="Calibri" w:hAnsi="Trebuchet MS"/>
        </w:rPr>
      </w:pPr>
      <w:r w:rsidRPr="004B7705">
        <w:rPr>
          <w:rFonts w:ascii="Trebuchet MS" w:eastAsia="Calibri" w:hAnsi="Trebuchet MS"/>
        </w:rPr>
        <w:t>Investiția trebuie să demonstreze oportunitatea și necesitatea socio-economică prin intermediul Memoriului justificativ;</w:t>
      </w:r>
    </w:p>
    <w:p w:rsidR="00CA361A" w:rsidRPr="004B7705" w:rsidRDefault="00CA361A" w:rsidP="00CA361A">
      <w:pPr>
        <w:numPr>
          <w:ilvl w:val="0"/>
          <w:numId w:val="9"/>
        </w:numPr>
        <w:autoSpaceDE w:val="0"/>
        <w:autoSpaceDN w:val="0"/>
        <w:adjustRightInd w:val="0"/>
        <w:spacing w:line="276" w:lineRule="auto"/>
        <w:jc w:val="both"/>
        <w:rPr>
          <w:rFonts w:ascii="Trebuchet MS" w:eastAsia="Calibri" w:hAnsi="Trebuchet MS"/>
        </w:rPr>
      </w:pPr>
      <w:r w:rsidRPr="004B7705">
        <w:rPr>
          <w:rFonts w:ascii="Trebuchet MS" w:eastAsia="Calibri" w:hAnsi="Trebuchet MS"/>
        </w:rPr>
        <w:t>Solicitantul trebuie să se încadreze în categoria beneficiarilor eligibili;</w:t>
      </w:r>
    </w:p>
    <w:p w:rsidR="00CA361A" w:rsidRPr="004B7705" w:rsidRDefault="00CA361A" w:rsidP="00CA361A">
      <w:pPr>
        <w:numPr>
          <w:ilvl w:val="0"/>
          <w:numId w:val="9"/>
        </w:numPr>
        <w:autoSpaceDE w:val="0"/>
        <w:autoSpaceDN w:val="0"/>
        <w:adjustRightInd w:val="0"/>
        <w:spacing w:line="276" w:lineRule="auto"/>
        <w:jc w:val="both"/>
        <w:rPr>
          <w:rFonts w:ascii="Trebuchet MS" w:eastAsia="Calibri" w:hAnsi="Trebuchet MS"/>
        </w:rPr>
      </w:pPr>
      <w:r w:rsidRPr="004B7705">
        <w:rPr>
          <w:rFonts w:ascii="Trebuchet MS" w:eastAsia="Calibri" w:hAnsi="Trebuchet MS"/>
        </w:rPr>
        <w:t>Solicitantul trebuie să se angajeze să asigure întreținerea/mentenanța investiției pe o perioadă de minim 5 ani de la ultima plată;</w:t>
      </w:r>
    </w:p>
    <w:p w:rsidR="00CA361A" w:rsidRPr="004B7705" w:rsidRDefault="00CA361A" w:rsidP="00CA361A">
      <w:pPr>
        <w:numPr>
          <w:ilvl w:val="0"/>
          <w:numId w:val="9"/>
        </w:numPr>
        <w:autoSpaceDE w:val="0"/>
        <w:autoSpaceDN w:val="0"/>
        <w:adjustRightInd w:val="0"/>
        <w:spacing w:line="276" w:lineRule="auto"/>
        <w:jc w:val="both"/>
        <w:rPr>
          <w:rFonts w:ascii="Trebuchet MS" w:eastAsia="Calibri" w:hAnsi="Trebuchet MS"/>
        </w:rPr>
      </w:pPr>
      <w:r w:rsidRPr="004B7705">
        <w:rPr>
          <w:rFonts w:ascii="Trebuchet MS" w:eastAsia="Calibri" w:hAnsi="Trebuchet MS"/>
        </w:rPr>
        <w:t>Solicitantul trebuie să nu fie în insolvență sau incapacitate de plată;</w:t>
      </w:r>
    </w:p>
    <w:p w:rsidR="00CA361A" w:rsidRPr="004B7705" w:rsidRDefault="00CA361A" w:rsidP="00CA361A">
      <w:pPr>
        <w:numPr>
          <w:ilvl w:val="0"/>
          <w:numId w:val="9"/>
        </w:numPr>
        <w:autoSpaceDE w:val="0"/>
        <w:autoSpaceDN w:val="0"/>
        <w:adjustRightInd w:val="0"/>
        <w:spacing w:line="276" w:lineRule="auto"/>
        <w:jc w:val="both"/>
        <w:rPr>
          <w:rFonts w:ascii="Trebuchet MS" w:eastAsia="Calibri" w:hAnsi="Trebuchet MS"/>
        </w:rPr>
      </w:pPr>
      <w:r w:rsidRPr="004B7705">
        <w:rPr>
          <w:rFonts w:ascii="Trebuchet MS" w:eastAsia="Calibri" w:hAnsi="Trebuchet MS"/>
        </w:rPr>
        <w:t>Investiția trebuie să se încadreze în cel puțin unul din tipurile de sprijin prevăzute prin măsură;</w:t>
      </w:r>
    </w:p>
    <w:p w:rsidR="00CA361A" w:rsidRPr="004B7705" w:rsidRDefault="00CA361A" w:rsidP="00CA361A">
      <w:pPr>
        <w:numPr>
          <w:ilvl w:val="0"/>
          <w:numId w:val="9"/>
        </w:numPr>
        <w:autoSpaceDE w:val="0"/>
        <w:autoSpaceDN w:val="0"/>
        <w:adjustRightInd w:val="0"/>
        <w:spacing w:line="276" w:lineRule="auto"/>
        <w:jc w:val="both"/>
        <w:rPr>
          <w:rFonts w:ascii="Trebuchet MS" w:eastAsia="Calibri" w:hAnsi="Trebuchet MS"/>
        </w:rPr>
      </w:pPr>
      <w:r w:rsidRPr="004B7705">
        <w:rPr>
          <w:rFonts w:ascii="Trebuchet MS" w:eastAsia="Calibri" w:hAnsi="Trebuchet MS"/>
        </w:rPr>
        <w:t>Investiția trebuie să respecte Planul Urbanistic General;</w:t>
      </w:r>
    </w:p>
    <w:p w:rsidR="00CA361A" w:rsidRPr="004B7705" w:rsidRDefault="00CA361A" w:rsidP="00CA361A">
      <w:pPr>
        <w:numPr>
          <w:ilvl w:val="0"/>
          <w:numId w:val="9"/>
        </w:numPr>
        <w:autoSpaceDE w:val="0"/>
        <w:autoSpaceDN w:val="0"/>
        <w:adjustRightInd w:val="0"/>
        <w:spacing w:line="276" w:lineRule="auto"/>
        <w:jc w:val="both"/>
        <w:rPr>
          <w:rFonts w:ascii="Trebuchet MS" w:eastAsia="Calibri" w:hAnsi="Trebuchet MS"/>
        </w:rPr>
      </w:pPr>
      <w:r w:rsidRPr="004B7705">
        <w:rPr>
          <w:rFonts w:ascii="Trebuchet MS" w:eastAsia="Calibri" w:hAnsi="Trebuchet MS"/>
        </w:rPr>
        <w:t>Investiția trebuie să fie în corelare cu orice strategie de dezvoltare națională/regională/județeană/locală aprobată, corespunzătoare domeniului de investiții;</w:t>
      </w:r>
    </w:p>
    <w:p w:rsidR="00CA361A" w:rsidRPr="004B7705" w:rsidRDefault="00CA361A" w:rsidP="00CA361A">
      <w:pPr>
        <w:numPr>
          <w:ilvl w:val="0"/>
          <w:numId w:val="9"/>
        </w:numPr>
        <w:autoSpaceDE w:val="0"/>
        <w:autoSpaceDN w:val="0"/>
        <w:adjustRightInd w:val="0"/>
        <w:spacing w:line="276" w:lineRule="auto"/>
        <w:jc w:val="both"/>
        <w:rPr>
          <w:rFonts w:ascii="Trebuchet MS" w:eastAsia="Calibri" w:hAnsi="Trebuchet MS"/>
        </w:rPr>
      </w:pPr>
      <w:r w:rsidRPr="004B7705">
        <w:rPr>
          <w:rFonts w:ascii="Trebuchet MS" w:eastAsia="Calibri" w:hAnsi="Trebuchet MS"/>
        </w:rPr>
        <w:t>Investiția să se realizeze în teritoriul GAL „Codrii Pașcanilor”;</w:t>
      </w:r>
    </w:p>
    <w:p w:rsidR="00CA361A" w:rsidRPr="004B7705" w:rsidRDefault="00CA361A" w:rsidP="00CA361A">
      <w:pPr>
        <w:numPr>
          <w:ilvl w:val="0"/>
          <w:numId w:val="9"/>
        </w:numPr>
        <w:autoSpaceDE w:val="0"/>
        <w:autoSpaceDN w:val="0"/>
        <w:adjustRightInd w:val="0"/>
        <w:spacing w:line="276" w:lineRule="auto"/>
        <w:jc w:val="both"/>
        <w:rPr>
          <w:rFonts w:ascii="Trebuchet MS" w:eastAsia="Calibri" w:hAnsi="Trebuchet MS"/>
        </w:rPr>
      </w:pPr>
      <w:r w:rsidRPr="004B7705">
        <w:rPr>
          <w:rFonts w:ascii="Trebuchet MS" w:eastAsia="Calibri" w:hAnsi="Trebuchet MS"/>
        </w:rPr>
        <w:t>Investiția trebuie să contribuie la atingerea obiectivelor prevăzute în Strategia de Dezvoltare Locală GAL „Codrii Pașcanilor”.</w:t>
      </w:r>
    </w:p>
    <w:p w:rsidR="00CA361A" w:rsidRPr="004B7705" w:rsidRDefault="00CA361A" w:rsidP="00CA361A">
      <w:pPr>
        <w:shd w:val="clear" w:color="auto" w:fill="BFBFBF" w:themeFill="background1" w:themeFillShade="BF"/>
        <w:autoSpaceDE w:val="0"/>
        <w:autoSpaceDN w:val="0"/>
        <w:adjustRightInd w:val="0"/>
        <w:spacing w:line="276" w:lineRule="auto"/>
        <w:jc w:val="both"/>
        <w:rPr>
          <w:rFonts w:ascii="Trebuchet MS" w:hAnsi="Trebuchet MS" w:cs="Trebuchet MS"/>
          <w:color w:val="000000"/>
        </w:rPr>
      </w:pPr>
      <w:r w:rsidRPr="004B7705">
        <w:rPr>
          <w:rFonts w:ascii="Trebuchet MS" w:hAnsi="Trebuchet MS" w:cs="Trebuchet MS"/>
          <w:b/>
          <w:bCs/>
          <w:color w:val="000000"/>
        </w:rPr>
        <w:t>8. Criterii de selecție</w:t>
      </w:r>
    </w:p>
    <w:p w:rsidR="00CA361A" w:rsidRPr="004B7705" w:rsidRDefault="00CA361A" w:rsidP="00CA361A">
      <w:pPr>
        <w:numPr>
          <w:ilvl w:val="0"/>
          <w:numId w:val="10"/>
        </w:numPr>
        <w:autoSpaceDE w:val="0"/>
        <w:autoSpaceDN w:val="0"/>
        <w:adjustRightInd w:val="0"/>
        <w:spacing w:line="276" w:lineRule="auto"/>
        <w:jc w:val="both"/>
        <w:rPr>
          <w:rFonts w:ascii="Trebuchet MS" w:hAnsi="Trebuchet MS" w:cs="Trebuchet MS"/>
        </w:rPr>
      </w:pPr>
      <w:r w:rsidRPr="004B7705">
        <w:rPr>
          <w:rFonts w:ascii="Trebuchet MS" w:hAnsi="Trebuchet MS" w:cs="Trebuchet MS"/>
        </w:rPr>
        <w:lastRenderedPageBreak/>
        <w:t>Proiectul creează locuri de muncă;</w:t>
      </w:r>
    </w:p>
    <w:p w:rsidR="00CA361A" w:rsidRPr="004B7705" w:rsidRDefault="00CA361A" w:rsidP="00CA361A">
      <w:pPr>
        <w:numPr>
          <w:ilvl w:val="0"/>
          <w:numId w:val="10"/>
        </w:numPr>
        <w:autoSpaceDE w:val="0"/>
        <w:autoSpaceDN w:val="0"/>
        <w:adjustRightInd w:val="0"/>
        <w:spacing w:line="276" w:lineRule="auto"/>
        <w:jc w:val="both"/>
        <w:rPr>
          <w:rFonts w:ascii="Trebuchet MS" w:hAnsi="Trebuchet MS" w:cs="Trebuchet MS"/>
          <w:color w:val="000000"/>
        </w:rPr>
      </w:pPr>
      <w:r w:rsidRPr="004B7705">
        <w:rPr>
          <w:rFonts w:ascii="Trebuchet MS" w:hAnsi="Trebuchet MS" w:cs="Trebuchet MS"/>
          <w:color w:val="000000"/>
        </w:rPr>
        <w:t>Proiecte care deservesc cât mai mulţi locuitori;</w:t>
      </w:r>
    </w:p>
    <w:p w:rsidR="00CA361A" w:rsidRPr="004B7705" w:rsidRDefault="00CA361A" w:rsidP="00CA361A">
      <w:pPr>
        <w:numPr>
          <w:ilvl w:val="0"/>
          <w:numId w:val="10"/>
        </w:numPr>
        <w:autoSpaceDE w:val="0"/>
        <w:autoSpaceDN w:val="0"/>
        <w:adjustRightInd w:val="0"/>
        <w:spacing w:line="276" w:lineRule="auto"/>
        <w:jc w:val="both"/>
        <w:rPr>
          <w:rFonts w:ascii="Trebuchet MS" w:hAnsi="Trebuchet MS" w:cs="Trebuchet MS"/>
          <w:color w:val="000000"/>
        </w:rPr>
      </w:pPr>
      <w:r w:rsidRPr="004B7705">
        <w:rPr>
          <w:rFonts w:ascii="Trebuchet MS" w:hAnsi="Trebuchet MS" w:cs="Trebuchet MS"/>
          <w:color w:val="000000"/>
        </w:rPr>
        <w:t>Gradul de sărăcie a zonei în care va fi implementat proiectul;</w:t>
      </w:r>
    </w:p>
    <w:p w:rsidR="00CA361A" w:rsidRPr="004B7705" w:rsidRDefault="00CA361A" w:rsidP="00CA361A">
      <w:pPr>
        <w:numPr>
          <w:ilvl w:val="0"/>
          <w:numId w:val="10"/>
        </w:numPr>
        <w:autoSpaceDE w:val="0"/>
        <w:autoSpaceDN w:val="0"/>
        <w:adjustRightInd w:val="0"/>
        <w:spacing w:line="276" w:lineRule="auto"/>
        <w:jc w:val="both"/>
        <w:rPr>
          <w:rFonts w:ascii="Trebuchet MS" w:hAnsi="Trebuchet MS" w:cs="Trebuchet MS"/>
          <w:color w:val="000000"/>
        </w:rPr>
      </w:pPr>
      <w:r w:rsidRPr="004B7705">
        <w:rPr>
          <w:rFonts w:ascii="Trebuchet MS" w:hAnsi="Trebuchet MS" w:cs="Trebuchet MS"/>
          <w:color w:val="000000"/>
        </w:rPr>
        <w:t xml:space="preserve">Proiectul conține componente inovative sau de protecția mediului; </w:t>
      </w:r>
    </w:p>
    <w:p w:rsidR="00CA361A" w:rsidRPr="004B7705" w:rsidRDefault="00CA361A" w:rsidP="00CA361A">
      <w:pPr>
        <w:numPr>
          <w:ilvl w:val="0"/>
          <w:numId w:val="10"/>
        </w:numPr>
        <w:autoSpaceDE w:val="0"/>
        <w:autoSpaceDN w:val="0"/>
        <w:adjustRightInd w:val="0"/>
        <w:spacing w:line="276" w:lineRule="auto"/>
        <w:jc w:val="both"/>
        <w:rPr>
          <w:rFonts w:ascii="Trebuchet MS" w:hAnsi="Trebuchet MS" w:cs="Trebuchet MS"/>
          <w:color w:val="000000"/>
        </w:rPr>
      </w:pPr>
      <w:r w:rsidRPr="004B7705">
        <w:rPr>
          <w:rFonts w:ascii="Trebuchet MS" w:hAnsi="Trebuchet MS" w:cs="Trebuchet MS"/>
          <w:color w:val="000000"/>
        </w:rPr>
        <w:t>Proiectul este dedicat acțiunilor pentru integrarea minorităților locale.</w:t>
      </w:r>
    </w:p>
    <w:p w:rsidR="00CA361A" w:rsidRPr="004B7705" w:rsidRDefault="00CA361A" w:rsidP="00CA361A">
      <w:pPr>
        <w:shd w:val="clear" w:color="auto" w:fill="BFBFBF" w:themeFill="background1" w:themeFillShade="BF"/>
        <w:autoSpaceDE w:val="0"/>
        <w:autoSpaceDN w:val="0"/>
        <w:adjustRightInd w:val="0"/>
        <w:spacing w:line="276" w:lineRule="auto"/>
        <w:jc w:val="both"/>
        <w:rPr>
          <w:rFonts w:ascii="Trebuchet MS" w:hAnsi="Trebuchet MS" w:cs="Trebuchet MS"/>
          <w:color w:val="000000"/>
        </w:rPr>
      </w:pPr>
      <w:r w:rsidRPr="004B7705">
        <w:rPr>
          <w:rFonts w:ascii="Trebuchet MS" w:hAnsi="Trebuchet MS" w:cs="Trebuchet MS"/>
          <w:b/>
          <w:bCs/>
          <w:color w:val="000000"/>
        </w:rPr>
        <w:t>9. Sume (aplicabile) și rata sprijinului</w:t>
      </w:r>
    </w:p>
    <w:p w:rsidR="00CA361A" w:rsidRPr="003C6829" w:rsidRDefault="00CA361A" w:rsidP="00CA361A">
      <w:pPr>
        <w:spacing w:line="276" w:lineRule="auto"/>
        <w:ind w:firstLine="720"/>
        <w:jc w:val="both"/>
        <w:rPr>
          <w:rFonts w:ascii="Trebuchet MS" w:hAnsi="Trebuchet MS"/>
        </w:rPr>
      </w:pPr>
      <w:r w:rsidRPr="003C6829">
        <w:rPr>
          <w:rFonts w:ascii="Trebuchet MS" w:hAnsi="Trebuchet MS"/>
        </w:rPr>
        <w:t>Sprijinul public nerambursabil acordat în cadrul acestei submăsuri va fi maximum 100% din totalul cheltuielilor eligibile pentru proiectele negeneratoare de venit aplicate de autoritățile publice locale și ONG-uri, sub rezerva aplicării art. 61 din R (UE) nr. 1303/2013 și nu va depăși: 200.000 Euro/proiect</w:t>
      </w:r>
    </w:p>
    <w:p w:rsidR="00CA361A" w:rsidRPr="003C6829" w:rsidRDefault="00CA361A" w:rsidP="00CA361A">
      <w:pPr>
        <w:spacing w:line="276" w:lineRule="auto"/>
        <w:ind w:firstLine="720"/>
        <w:jc w:val="both"/>
        <w:rPr>
          <w:rFonts w:ascii="Trebuchet MS" w:hAnsi="Trebuchet MS"/>
        </w:rPr>
      </w:pPr>
      <w:r w:rsidRPr="003C6829">
        <w:rPr>
          <w:rFonts w:ascii="Trebuchet MS" w:hAnsi="Trebuchet MS"/>
        </w:rPr>
        <w:t>Sprijinul pentru proiectele generatoare de venit se va acorda conform R(UE) nr. 1407/2013 privind aplicarea articolelor 107 și 108 din Tratatul privind funcționarea Uniunii Europene ajutoarelor de minimis, iar valoarea totală a ajutoarelor de minimis primite pe perioada a 3 ani fiscali de către un beneficiar nu va depăși plafonul maxim al ajutorului public de 200.000 Euro/ beneficiar.</w:t>
      </w:r>
    </w:p>
    <w:p w:rsidR="00CA361A" w:rsidRPr="003C6829" w:rsidRDefault="00CA361A" w:rsidP="00CA361A">
      <w:pPr>
        <w:spacing w:line="276" w:lineRule="auto"/>
        <w:ind w:firstLine="720"/>
        <w:jc w:val="both"/>
        <w:rPr>
          <w:rFonts w:ascii="Trebuchet MS" w:hAnsi="Trebuchet MS"/>
          <w:bCs/>
        </w:rPr>
      </w:pPr>
      <w:r w:rsidRPr="003C6829">
        <w:rPr>
          <w:rFonts w:ascii="Trebuchet MS" w:hAnsi="Trebuchet MS"/>
          <w:bCs/>
        </w:rPr>
        <w:t>Intensitateasprijinuluiva fi de:</w:t>
      </w:r>
    </w:p>
    <w:p w:rsidR="00CA361A" w:rsidRPr="003C6829" w:rsidRDefault="00CA361A" w:rsidP="00CA361A">
      <w:pPr>
        <w:numPr>
          <w:ilvl w:val="0"/>
          <w:numId w:val="11"/>
        </w:numPr>
        <w:spacing w:line="276" w:lineRule="auto"/>
        <w:jc w:val="both"/>
        <w:rPr>
          <w:rFonts w:ascii="Trebuchet MS" w:hAnsi="Trebuchet MS"/>
          <w:bCs/>
        </w:rPr>
      </w:pPr>
      <w:r w:rsidRPr="003C6829">
        <w:rPr>
          <w:rFonts w:ascii="Trebuchet MS" w:hAnsi="Trebuchet MS"/>
          <w:bCs/>
        </w:rPr>
        <w:t>100% pentru investiții negeneratoare de venit;</w:t>
      </w:r>
    </w:p>
    <w:p w:rsidR="00CA361A" w:rsidRPr="003C6829" w:rsidRDefault="00CA361A" w:rsidP="00CA361A">
      <w:pPr>
        <w:numPr>
          <w:ilvl w:val="0"/>
          <w:numId w:val="11"/>
        </w:numPr>
        <w:spacing w:line="276" w:lineRule="auto"/>
        <w:jc w:val="both"/>
        <w:rPr>
          <w:rFonts w:ascii="Trebuchet MS" w:hAnsi="Trebuchet MS"/>
          <w:bCs/>
        </w:rPr>
      </w:pPr>
      <w:r w:rsidRPr="003C6829">
        <w:rPr>
          <w:rFonts w:ascii="Trebuchet MS" w:hAnsi="Trebuchet MS"/>
          <w:bCs/>
        </w:rPr>
        <w:t>100% pentru investiții generatoare de venit cu utilitate publică;</w:t>
      </w:r>
    </w:p>
    <w:p w:rsidR="00CA361A" w:rsidRPr="003C6829" w:rsidRDefault="00CA361A" w:rsidP="00CA361A">
      <w:pPr>
        <w:numPr>
          <w:ilvl w:val="0"/>
          <w:numId w:val="11"/>
        </w:numPr>
        <w:spacing w:line="276" w:lineRule="auto"/>
        <w:jc w:val="both"/>
        <w:rPr>
          <w:rFonts w:ascii="Trebuchet MS" w:hAnsi="Trebuchet MS"/>
          <w:bCs/>
        </w:rPr>
      </w:pPr>
      <w:r w:rsidRPr="003C6829">
        <w:rPr>
          <w:rFonts w:ascii="Trebuchet MS" w:hAnsi="Trebuchet MS"/>
          <w:bCs/>
        </w:rPr>
        <w:t>90% pentru investiții generatoare de venit pentru cheltuielile eligibile din proiect.</w:t>
      </w:r>
    </w:p>
    <w:p w:rsidR="00CA361A" w:rsidRPr="004B7705" w:rsidRDefault="00CA361A" w:rsidP="00CA361A">
      <w:pPr>
        <w:shd w:val="clear" w:color="auto" w:fill="BFBFBF" w:themeFill="background1" w:themeFillShade="BF"/>
        <w:autoSpaceDE w:val="0"/>
        <w:autoSpaceDN w:val="0"/>
        <w:adjustRightInd w:val="0"/>
        <w:spacing w:line="276" w:lineRule="auto"/>
        <w:jc w:val="both"/>
        <w:rPr>
          <w:rFonts w:ascii="Trebuchet MS" w:hAnsi="Trebuchet MS" w:cs="Trebuchet MS"/>
          <w:color w:val="000000"/>
        </w:rPr>
      </w:pPr>
      <w:r>
        <w:rPr>
          <w:rFonts w:ascii="Trebuchet MS" w:hAnsi="Trebuchet MS" w:cs="Trebuchet MS"/>
          <w:b/>
          <w:bCs/>
          <w:color w:val="000000"/>
        </w:rPr>
        <w:t>10. Indicatori de monitorizare</w:t>
      </w:r>
    </w:p>
    <w:p w:rsidR="00CA361A" w:rsidRPr="00E86228" w:rsidRDefault="00CA361A" w:rsidP="00E86228">
      <w:pPr>
        <w:pStyle w:val="ListParagraph"/>
        <w:numPr>
          <w:ilvl w:val="0"/>
          <w:numId w:val="12"/>
        </w:numPr>
        <w:spacing w:line="276" w:lineRule="auto"/>
        <w:ind w:left="284"/>
        <w:jc w:val="both"/>
        <w:rPr>
          <w:rFonts w:ascii="Trebuchet MS" w:hAnsi="Trebuchet MS"/>
          <w:b/>
        </w:rPr>
      </w:pPr>
      <w:bookmarkStart w:id="7" w:name="_GoBack"/>
      <w:r w:rsidRPr="00E86228">
        <w:rPr>
          <w:rFonts w:ascii="Trebuchet MS" w:hAnsi="Trebuchet MS" w:cs="Trebuchet MS"/>
          <w:b/>
          <w:color w:val="000000"/>
        </w:rPr>
        <w:t>Populație etnică din mediul rural care beneficiază de servicii/infrastructuri îmbunătățite.</w:t>
      </w:r>
    </w:p>
    <w:bookmarkEnd w:id="7"/>
    <w:p w:rsidR="00A00ACF" w:rsidRDefault="00A00ACF"/>
    <w:sectPr w:rsidR="00A00A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D7CA2"/>
    <w:multiLevelType w:val="multilevel"/>
    <w:tmpl w:val="0E7D7CA2"/>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 w15:restartNumberingAfterBreak="0">
    <w:nsid w:val="14B75D99"/>
    <w:multiLevelType w:val="hybridMultilevel"/>
    <w:tmpl w:val="171E421E"/>
    <w:lvl w:ilvl="0" w:tplc="E03C0392">
      <w:numFmt w:val="bullet"/>
      <w:lvlText w:val="-"/>
      <w:lvlJc w:val="left"/>
      <w:pPr>
        <w:ind w:left="720" w:hanging="360"/>
      </w:pPr>
      <w:rPr>
        <w:rFonts w:ascii="Trebuchet MS" w:eastAsiaTheme="minorHAnsi" w:hAnsi="Trebuchet MS" w:cs="Trebuchet MS" w:hint="default"/>
        <w:color w:val="C0000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43C93E8F"/>
    <w:multiLevelType w:val="hybridMultilevel"/>
    <w:tmpl w:val="0694A7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F1276C"/>
    <w:multiLevelType w:val="hybridMultilevel"/>
    <w:tmpl w:val="4C56DBC8"/>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4FD56F9"/>
    <w:multiLevelType w:val="hybridMultilevel"/>
    <w:tmpl w:val="31247A56"/>
    <w:lvl w:ilvl="0" w:tplc="04090001">
      <w:start w:val="1"/>
      <w:numFmt w:val="bullet"/>
      <w:lvlText w:val=""/>
      <w:lvlJc w:val="left"/>
      <w:pPr>
        <w:ind w:left="720" w:hanging="360"/>
      </w:pPr>
      <w:rPr>
        <w:rFonts w:ascii="Symbol" w:hAnsi="Symbol" w:hint="default"/>
      </w:rPr>
    </w:lvl>
    <w:lvl w:ilvl="1" w:tplc="E8E2BED4">
      <w:numFmt w:val="bullet"/>
      <w:lvlText w:val="•"/>
      <w:lvlJc w:val="left"/>
      <w:pPr>
        <w:ind w:left="1440" w:hanging="360"/>
      </w:pPr>
      <w:rPr>
        <w:rFonts w:ascii="Calibri" w:eastAsiaTheme="minorHAnsi" w:hAnsi="Calibri" w:cstheme="minorBidi"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3A2E03"/>
    <w:multiLevelType w:val="hybridMultilevel"/>
    <w:tmpl w:val="D01EC5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5C6F4D2A"/>
    <w:multiLevelType w:val="hybridMultilevel"/>
    <w:tmpl w:val="F19CA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0C236B"/>
    <w:multiLevelType w:val="hybridMultilevel"/>
    <w:tmpl w:val="E26608C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F294A2B"/>
    <w:multiLevelType w:val="hybridMultilevel"/>
    <w:tmpl w:val="0E8EC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607377"/>
    <w:multiLevelType w:val="hybridMultilevel"/>
    <w:tmpl w:val="ED72B1DC"/>
    <w:lvl w:ilvl="0" w:tplc="E03C0392">
      <w:numFmt w:val="bullet"/>
      <w:lvlText w:val="-"/>
      <w:lvlJc w:val="left"/>
      <w:pPr>
        <w:ind w:left="1440" w:hanging="360"/>
      </w:pPr>
      <w:rPr>
        <w:rFonts w:ascii="Trebuchet MS" w:eastAsiaTheme="minorHAnsi" w:hAnsi="Trebuchet MS" w:cs="Trebuchet M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938216C"/>
    <w:multiLevelType w:val="hybridMultilevel"/>
    <w:tmpl w:val="AF168E9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7D516258"/>
    <w:multiLevelType w:val="hybridMultilevel"/>
    <w:tmpl w:val="170CA7F2"/>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6"/>
  </w:num>
  <w:num w:numId="3">
    <w:abstractNumId w:val="2"/>
  </w:num>
  <w:num w:numId="4">
    <w:abstractNumId w:val="8"/>
  </w:num>
  <w:num w:numId="5">
    <w:abstractNumId w:val="3"/>
  </w:num>
  <w:num w:numId="6">
    <w:abstractNumId w:val="10"/>
  </w:num>
  <w:num w:numId="7">
    <w:abstractNumId w:val="1"/>
  </w:num>
  <w:num w:numId="8">
    <w:abstractNumId w:val="9"/>
  </w:num>
  <w:num w:numId="9">
    <w:abstractNumId w:val="11"/>
  </w:num>
  <w:num w:numId="10">
    <w:abstractNumId w:val="7"/>
  </w:num>
  <w:num w:numId="11">
    <w:abstractNumId w:val="0"/>
  </w:num>
  <w:num w:numId="1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abriel Acatrinei">
    <w15:presenceInfo w15:providerId="None" w15:userId="Gabriel Acatrine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AFF"/>
    <w:rsid w:val="00027004"/>
    <w:rsid w:val="0020568E"/>
    <w:rsid w:val="003C6829"/>
    <w:rsid w:val="00A00ACF"/>
    <w:rsid w:val="00B27432"/>
    <w:rsid w:val="00B306EA"/>
    <w:rsid w:val="00C15AFF"/>
    <w:rsid w:val="00C35273"/>
    <w:rsid w:val="00CA361A"/>
    <w:rsid w:val="00D70745"/>
    <w:rsid w:val="00DB2385"/>
    <w:rsid w:val="00E86228"/>
    <w:rsid w:val="00EA28FE"/>
    <w:rsid w:val="00F866E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9315A6-6956-4BE4-BF4D-DD71231E3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361A"/>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07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0745"/>
    <w:rPr>
      <w:rFonts w:ascii="Segoe UI" w:eastAsia="Times New Roman" w:hAnsi="Segoe UI" w:cs="Segoe UI"/>
      <w:sz w:val="18"/>
      <w:szCs w:val="18"/>
      <w:lang w:eastAsia="ro-RO"/>
    </w:rPr>
  </w:style>
  <w:style w:type="paragraph" w:styleId="ListParagraph">
    <w:name w:val="List Paragraph"/>
    <w:basedOn w:val="Normal"/>
    <w:uiPriority w:val="34"/>
    <w:qFormat/>
    <w:rsid w:val="00E862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1594</Words>
  <Characters>9089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Acatrinei</dc:creator>
  <cp:keywords/>
  <dc:description/>
  <cp:lastModifiedBy>Codrii Pascanilor</cp:lastModifiedBy>
  <cp:revision>15</cp:revision>
  <cp:lastPrinted>2018-06-26T07:13:00Z</cp:lastPrinted>
  <dcterms:created xsi:type="dcterms:W3CDTF">2017-12-14T11:34:00Z</dcterms:created>
  <dcterms:modified xsi:type="dcterms:W3CDTF">2019-03-12T10:59:00Z</dcterms:modified>
</cp:coreProperties>
</file>